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E699B" w14:textId="77777777" w:rsidR="0011708D" w:rsidRPr="00533A6E" w:rsidRDefault="0011708D" w:rsidP="009534E2">
      <w:pPr>
        <w:widowControl w:val="0"/>
        <w:jc w:val="center"/>
        <w:rPr>
          <w:caps/>
          <w:color w:val="C00000"/>
          <w:spacing w:val="30"/>
          <w:sz w:val="40"/>
          <w:szCs w:val="40"/>
        </w:rPr>
      </w:pPr>
    </w:p>
    <w:p w14:paraId="5F0621B9" w14:textId="77777777" w:rsidR="0011708D" w:rsidRPr="00533A6E" w:rsidRDefault="0011708D" w:rsidP="009534E2">
      <w:pPr>
        <w:widowControl w:val="0"/>
        <w:jc w:val="center"/>
        <w:rPr>
          <w:caps/>
          <w:color w:val="C00000"/>
          <w:spacing w:val="30"/>
          <w:sz w:val="40"/>
          <w:szCs w:val="40"/>
        </w:rPr>
      </w:pPr>
    </w:p>
    <w:p w14:paraId="6929D03C" w14:textId="1A1627EB" w:rsidR="008B5029" w:rsidRPr="00533A6E" w:rsidRDefault="000429A9" w:rsidP="009534E2">
      <w:pPr>
        <w:widowControl w:val="0"/>
        <w:jc w:val="center"/>
        <w:rPr>
          <w:caps/>
          <w:color w:val="008998"/>
          <w:spacing w:val="30"/>
          <w:sz w:val="40"/>
          <w:szCs w:val="40"/>
        </w:rPr>
      </w:pPr>
      <w:r w:rsidRPr="00533A6E">
        <w:rPr>
          <w:caps/>
          <w:color w:val="C00000"/>
          <w:spacing w:val="30"/>
          <w:sz w:val="40"/>
          <w:szCs w:val="40"/>
        </w:rPr>
        <w:t xml:space="preserve"> </w:t>
      </w:r>
      <w:r w:rsidR="008B5029" w:rsidRPr="00533A6E">
        <w:rPr>
          <w:caps/>
          <w:color w:val="008998"/>
          <w:spacing w:val="30"/>
          <w:sz w:val="40"/>
          <w:szCs w:val="40"/>
        </w:rPr>
        <w:t>Súťažné podklady</w:t>
      </w:r>
    </w:p>
    <w:p w14:paraId="042682C4" w14:textId="77777777" w:rsidR="008B5029" w:rsidRPr="00533A6E" w:rsidRDefault="008B5029" w:rsidP="009534E2">
      <w:pPr>
        <w:widowControl w:val="0"/>
        <w:jc w:val="center"/>
        <w:rPr>
          <w:caps/>
          <w:spacing w:val="30"/>
          <w:sz w:val="24"/>
          <w:szCs w:val="32"/>
        </w:rPr>
      </w:pPr>
    </w:p>
    <w:p w14:paraId="1827761D" w14:textId="77777777" w:rsidR="00785BCA" w:rsidRPr="00533A6E" w:rsidRDefault="00785BCA" w:rsidP="00785BCA">
      <w:pPr>
        <w:jc w:val="center"/>
        <w:rPr>
          <w:caps/>
          <w:spacing w:val="30"/>
          <w:sz w:val="28"/>
          <w:szCs w:val="32"/>
        </w:rPr>
      </w:pPr>
      <w:r w:rsidRPr="00533A6E">
        <w:rPr>
          <w:caps/>
          <w:spacing w:val="30"/>
          <w:sz w:val="28"/>
          <w:szCs w:val="32"/>
        </w:rPr>
        <w:t>VEREJNÁ SÚŤAŽ</w:t>
      </w:r>
    </w:p>
    <w:p w14:paraId="1C201B41" w14:textId="77777777" w:rsidR="00785BCA" w:rsidRPr="00533A6E" w:rsidRDefault="00785BCA" w:rsidP="00785BCA">
      <w:pPr>
        <w:jc w:val="center"/>
        <w:rPr>
          <w:caps/>
          <w:spacing w:val="30"/>
        </w:rPr>
      </w:pPr>
    </w:p>
    <w:p w14:paraId="16C25080" w14:textId="62A78DA7" w:rsidR="00785BCA" w:rsidRPr="00533A6E" w:rsidRDefault="00785BCA" w:rsidP="00785BCA">
      <w:pPr>
        <w:jc w:val="center"/>
      </w:pPr>
      <w:r w:rsidRPr="00533A6E">
        <w:t>realizovaná v</w:t>
      </w:r>
      <w:r w:rsidRPr="00533A6E">
        <w:rPr>
          <w:rFonts w:cs="Calibri"/>
        </w:rPr>
        <w:t> </w:t>
      </w:r>
      <w:r w:rsidRPr="00533A6E">
        <w:t xml:space="preserve">súlade so zákonom č. 343/2015 Z. z. o verejnom obstarávaní </w:t>
      </w:r>
      <w:r w:rsidRPr="00533A6E">
        <w:rPr>
          <w:rFonts w:eastAsia="MingLiU" w:cs="MingLiU"/>
        </w:rPr>
        <w:br/>
      </w:r>
      <w:r w:rsidRPr="00533A6E">
        <w:t>a o zmene a doplnení niektorých zákonov v platnom znení („</w:t>
      </w:r>
      <w:bookmarkStart w:id="0" w:name="_Hlk519072519"/>
      <w:r w:rsidRPr="00533A6E">
        <w:rPr>
          <w:b/>
        </w:rPr>
        <w:t>ZVO</w:t>
      </w:r>
      <w:bookmarkEnd w:id="0"/>
      <w:r w:rsidRPr="00533A6E">
        <w:t>“)</w:t>
      </w:r>
      <w:r w:rsidRPr="00533A6E">
        <w:rPr>
          <w:rFonts w:eastAsia="MingLiU" w:cs="MingLiU"/>
        </w:rPr>
        <w:br/>
      </w:r>
      <w:r w:rsidRPr="00533A6E">
        <w:t xml:space="preserve"> („</w:t>
      </w:r>
      <w:bookmarkStart w:id="1" w:name="_Hlk519072516"/>
      <w:r w:rsidR="0027022D" w:rsidRPr="00533A6E">
        <w:rPr>
          <w:b/>
        </w:rPr>
        <w:t>Verejná</w:t>
      </w:r>
      <w:r w:rsidR="0027022D" w:rsidRPr="00533A6E">
        <w:t xml:space="preserve"> </w:t>
      </w:r>
      <w:r w:rsidRPr="00533A6E">
        <w:rPr>
          <w:b/>
        </w:rPr>
        <w:t>súťaž</w:t>
      </w:r>
      <w:bookmarkEnd w:id="1"/>
      <w:r w:rsidRPr="00533A6E">
        <w:t>“</w:t>
      </w:r>
      <w:r w:rsidR="00A04C69" w:rsidRPr="00533A6E">
        <w:t xml:space="preserve"> alebo „</w:t>
      </w:r>
      <w:r w:rsidR="00A04C69" w:rsidRPr="00533A6E">
        <w:rPr>
          <w:b/>
        </w:rPr>
        <w:t>Verejné obstarávanie</w:t>
      </w:r>
      <w:r w:rsidR="00A04C69" w:rsidRPr="00533A6E">
        <w:t>“)</w:t>
      </w:r>
    </w:p>
    <w:p w14:paraId="380F6FFD" w14:textId="77777777" w:rsidR="00785BCA" w:rsidRPr="00533A6E" w:rsidRDefault="00785BCA" w:rsidP="00785BCA">
      <w:pPr>
        <w:jc w:val="center"/>
      </w:pPr>
    </w:p>
    <w:p w14:paraId="43481075" w14:textId="4352E1FD" w:rsidR="00785BCA" w:rsidRPr="00533A6E" w:rsidRDefault="00785BCA" w:rsidP="00785BCA">
      <w:pPr>
        <w:jc w:val="center"/>
      </w:pPr>
      <w:r w:rsidRPr="00533A6E">
        <w:t>/</w:t>
      </w:r>
      <w:r w:rsidR="00E95DCE" w:rsidRPr="00533A6E">
        <w:t>služby</w:t>
      </w:r>
      <w:r w:rsidRPr="00533A6E">
        <w:t>/</w:t>
      </w:r>
    </w:p>
    <w:p w14:paraId="1A8F7674" w14:textId="77777777" w:rsidR="00785BCA" w:rsidRPr="00533A6E" w:rsidRDefault="00785BCA" w:rsidP="00785BCA">
      <w:pPr>
        <w:jc w:val="center"/>
      </w:pPr>
    </w:p>
    <w:p w14:paraId="0CC0109E" w14:textId="1868F971" w:rsidR="00785BCA" w:rsidRPr="00533A6E" w:rsidRDefault="00785BCA" w:rsidP="00785BCA">
      <w:pPr>
        <w:jc w:val="center"/>
      </w:pPr>
      <w:r w:rsidRPr="00533A6E">
        <w:t xml:space="preserve">evidenčné číslo </w:t>
      </w:r>
      <w:r w:rsidR="00A04C69" w:rsidRPr="00533A6E">
        <w:t>Verejn</w:t>
      </w:r>
      <w:r w:rsidRPr="00533A6E">
        <w:t>ej súťaže:</w:t>
      </w:r>
    </w:p>
    <w:p w14:paraId="1CF047B1" w14:textId="1EC7B505" w:rsidR="00DD3FC4" w:rsidRDefault="00CD2F4E" w:rsidP="00785BCA">
      <w:pPr>
        <w:jc w:val="center"/>
        <w:rPr>
          <w:b/>
          <w:bCs/>
        </w:rPr>
      </w:pPr>
      <w:r w:rsidRPr="00CD2F4E">
        <w:rPr>
          <w:b/>
          <w:bCs/>
        </w:rPr>
        <w:t>NZ- 01/2021</w:t>
      </w:r>
    </w:p>
    <w:p w14:paraId="6E783ACF" w14:textId="77777777" w:rsidR="00CD2F4E" w:rsidRPr="00533A6E" w:rsidRDefault="00CD2F4E" w:rsidP="00785BCA">
      <w:pPr>
        <w:jc w:val="center"/>
      </w:pPr>
    </w:p>
    <w:p w14:paraId="69F6AE73" w14:textId="77777777" w:rsidR="00785BCA" w:rsidRPr="00533A6E" w:rsidRDefault="00785BCA" w:rsidP="00785BCA">
      <w:pPr>
        <w:jc w:val="center"/>
        <w:rPr>
          <w:caps/>
          <w:spacing w:val="30"/>
          <w:sz w:val="28"/>
        </w:rPr>
      </w:pPr>
      <w:r w:rsidRPr="00533A6E">
        <w:rPr>
          <w:caps/>
          <w:spacing w:val="30"/>
          <w:sz w:val="28"/>
        </w:rPr>
        <w:t>predmet zákazky</w:t>
      </w:r>
    </w:p>
    <w:p w14:paraId="10ADAE8E" w14:textId="77777777" w:rsidR="00785BCA" w:rsidRPr="00533A6E" w:rsidRDefault="00785BCA" w:rsidP="00785BCA"/>
    <w:p w14:paraId="76A3D7B4" w14:textId="3D453629" w:rsidR="00DD3FC4" w:rsidRPr="00533A6E" w:rsidRDefault="0011708D" w:rsidP="009D781F">
      <w:pPr>
        <w:spacing w:after="0"/>
        <w:jc w:val="center"/>
        <w:rPr>
          <w:b/>
          <w:bCs/>
          <w:sz w:val="24"/>
          <w:szCs w:val="24"/>
        </w:rPr>
      </w:pPr>
      <w:bookmarkStart w:id="2" w:name="_Hlk63859637"/>
      <w:r w:rsidRPr="00533A6E">
        <w:rPr>
          <w:b/>
          <w:bCs/>
          <w:sz w:val="24"/>
          <w:szCs w:val="24"/>
        </w:rPr>
        <w:t xml:space="preserve">Zvýšenie </w:t>
      </w:r>
      <w:r w:rsidR="00671E98" w:rsidRPr="00533A6E">
        <w:rPr>
          <w:b/>
          <w:bCs/>
          <w:sz w:val="24"/>
          <w:szCs w:val="24"/>
        </w:rPr>
        <w:t>prevádzkovej</w:t>
      </w:r>
      <w:r w:rsidR="00195EE7" w:rsidRPr="00533A6E">
        <w:rPr>
          <w:b/>
          <w:bCs/>
          <w:sz w:val="24"/>
          <w:szCs w:val="24"/>
        </w:rPr>
        <w:t xml:space="preserve"> </w:t>
      </w:r>
      <w:r w:rsidRPr="00533A6E">
        <w:rPr>
          <w:b/>
          <w:bCs/>
          <w:sz w:val="24"/>
          <w:szCs w:val="24"/>
        </w:rPr>
        <w:t xml:space="preserve">efektívnosti </w:t>
      </w:r>
      <w:r w:rsidR="00671E98" w:rsidRPr="00533A6E">
        <w:rPr>
          <w:b/>
          <w:bCs/>
          <w:sz w:val="24"/>
          <w:szCs w:val="24"/>
        </w:rPr>
        <w:t xml:space="preserve">energetického hospodárstva </w:t>
      </w:r>
      <w:r w:rsidRPr="00533A6E">
        <w:rPr>
          <w:b/>
          <w:bCs/>
          <w:sz w:val="24"/>
          <w:szCs w:val="24"/>
        </w:rPr>
        <w:t xml:space="preserve">Psychiatrickej nemocnice </w:t>
      </w:r>
      <w:proofErr w:type="spellStart"/>
      <w:r w:rsidRPr="00533A6E">
        <w:rPr>
          <w:b/>
          <w:bCs/>
          <w:sz w:val="24"/>
          <w:szCs w:val="24"/>
        </w:rPr>
        <w:t>Philippa</w:t>
      </w:r>
      <w:proofErr w:type="spellEnd"/>
      <w:r w:rsidRPr="00533A6E">
        <w:rPr>
          <w:b/>
          <w:bCs/>
          <w:sz w:val="24"/>
          <w:szCs w:val="24"/>
        </w:rPr>
        <w:t xml:space="preserve"> </w:t>
      </w:r>
      <w:proofErr w:type="spellStart"/>
      <w:r w:rsidRPr="00533A6E">
        <w:rPr>
          <w:b/>
          <w:bCs/>
          <w:sz w:val="24"/>
          <w:szCs w:val="24"/>
        </w:rPr>
        <w:t>Pinela</w:t>
      </w:r>
      <w:proofErr w:type="spellEnd"/>
      <w:r w:rsidR="009D781F" w:rsidRPr="00533A6E">
        <w:rPr>
          <w:b/>
          <w:bCs/>
          <w:sz w:val="24"/>
          <w:szCs w:val="24"/>
        </w:rPr>
        <w:t xml:space="preserve"> </w:t>
      </w:r>
    </w:p>
    <w:bookmarkEnd w:id="2"/>
    <w:p w14:paraId="6E87AB2C" w14:textId="77777777" w:rsidR="00DD3FC4" w:rsidRPr="00533A6E" w:rsidRDefault="00DD3FC4"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533A6E" w14:paraId="4CE38FF5" w14:textId="77777777" w:rsidTr="00346DA6">
        <w:trPr>
          <w:trHeight w:val="900"/>
        </w:trPr>
        <w:tc>
          <w:tcPr>
            <w:tcW w:w="4532" w:type="dxa"/>
            <w:tcBorders>
              <w:bottom w:val="single" w:sz="4" w:space="0" w:color="auto"/>
            </w:tcBorders>
            <w:vAlign w:val="center"/>
          </w:tcPr>
          <w:p w14:paraId="536270A1" w14:textId="62E0DD59" w:rsidR="00DD3FC4" w:rsidRPr="00533A6E" w:rsidRDefault="00BF09B9" w:rsidP="00346DA6">
            <w:r w:rsidRPr="00533A6E">
              <w:t>Osoba zodpovedná za vypracovanie súťažných podkladov:</w:t>
            </w:r>
          </w:p>
        </w:tc>
        <w:tc>
          <w:tcPr>
            <w:tcW w:w="4382" w:type="dxa"/>
            <w:tcBorders>
              <w:bottom w:val="single" w:sz="4" w:space="0" w:color="auto"/>
            </w:tcBorders>
          </w:tcPr>
          <w:p w14:paraId="373FB6CC" w14:textId="77777777" w:rsidR="00EB5BD3" w:rsidRPr="00533A6E" w:rsidRDefault="00EB5BD3" w:rsidP="0038247B">
            <w:pPr>
              <w:ind w:left="282"/>
              <w:jc w:val="right"/>
            </w:pPr>
          </w:p>
          <w:p w14:paraId="55B46CFF" w14:textId="418570A8" w:rsidR="00EB5BD3" w:rsidRPr="00533A6E" w:rsidRDefault="00EB5BD3" w:rsidP="0038247B">
            <w:pPr>
              <w:ind w:left="282"/>
              <w:jc w:val="right"/>
            </w:pPr>
            <w:r w:rsidRPr="00533A6E">
              <w:t>JUDr. Tomáš Uríček</w:t>
            </w:r>
          </w:p>
          <w:p w14:paraId="593E7A38" w14:textId="75FF202E" w:rsidR="00BF09B9" w:rsidRPr="00533A6E" w:rsidRDefault="00BF09B9" w:rsidP="0038247B">
            <w:pPr>
              <w:ind w:left="282"/>
              <w:jc w:val="right"/>
            </w:pPr>
          </w:p>
        </w:tc>
      </w:tr>
      <w:tr w:rsidR="00BD69BA" w:rsidRPr="00533A6E" w14:paraId="4B2D28C9" w14:textId="77777777" w:rsidTr="001A249A">
        <w:trPr>
          <w:trHeight w:val="900"/>
        </w:trPr>
        <w:tc>
          <w:tcPr>
            <w:tcW w:w="4532" w:type="dxa"/>
            <w:tcBorders>
              <w:top w:val="single" w:sz="4" w:space="0" w:color="auto"/>
            </w:tcBorders>
            <w:vAlign w:val="center"/>
          </w:tcPr>
          <w:p w14:paraId="3FAA2BCC" w14:textId="40FBFF63" w:rsidR="00BD69BA" w:rsidRPr="00533A6E" w:rsidRDefault="00BD69BA" w:rsidP="00231350">
            <w:pPr>
              <w:rPr>
                <w:szCs w:val="20"/>
              </w:rPr>
            </w:pPr>
            <w:r w:rsidRPr="00533A6E">
              <w:t>Súťažné podklady schválil</w:t>
            </w:r>
            <w:r w:rsidR="004530DD" w:rsidRPr="00533A6E">
              <w:t>a rada riaditeľov</w:t>
            </w:r>
            <w:r w:rsidRPr="00533A6E">
              <w:rPr>
                <w:szCs w:val="20"/>
              </w:rPr>
              <w:t xml:space="preserve">:      </w:t>
            </w:r>
          </w:p>
        </w:tc>
        <w:tc>
          <w:tcPr>
            <w:tcW w:w="4382" w:type="dxa"/>
            <w:tcBorders>
              <w:top w:val="single" w:sz="4" w:space="0" w:color="auto"/>
            </w:tcBorders>
            <w:shd w:val="clear" w:color="auto" w:fill="auto"/>
            <w:vAlign w:val="center"/>
          </w:tcPr>
          <w:p w14:paraId="396AA448" w14:textId="1E815E0C" w:rsidR="00BD69BA" w:rsidRPr="00533A6E" w:rsidRDefault="004530DD" w:rsidP="00231350">
            <w:pPr>
              <w:jc w:val="right"/>
            </w:pPr>
            <w:r w:rsidRPr="00533A6E">
              <w:rPr>
                <w:szCs w:val="20"/>
              </w:rPr>
              <w:t xml:space="preserve">MUDr. Dalibor </w:t>
            </w:r>
            <w:proofErr w:type="spellStart"/>
            <w:r w:rsidRPr="00533A6E">
              <w:rPr>
                <w:szCs w:val="20"/>
              </w:rPr>
              <w:t>Janoška</w:t>
            </w:r>
            <w:proofErr w:type="spellEnd"/>
            <w:r w:rsidRPr="00533A6E">
              <w:rPr>
                <w:szCs w:val="20"/>
              </w:rPr>
              <w:t>, riaditeľ</w:t>
            </w:r>
          </w:p>
        </w:tc>
      </w:tr>
    </w:tbl>
    <w:p w14:paraId="463D9A4B" w14:textId="1E827D90" w:rsidR="00785BCA" w:rsidRPr="00533A6E" w:rsidRDefault="00785BCA" w:rsidP="00785BCA">
      <w:pPr>
        <w:jc w:val="center"/>
      </w:pPr>
    </w:p>
    <w:p w14:paraId="4455062A" w14:textId="1ED735B5" w:rsidR="00785BCA" w:rsidRPr="00533A6E" w:rsidRDefault="00785BCA" w:rsidP="00785BCA">
      <w:pPr>
        <w:tabs>
          <w:tab w:val="left" w:pos="6425"/>
        </w:tabs>
      </w:pPr>
    </w:p>
    <w:p w14:paraId="1DF85B13" w14:textId="154EE3D8" w:rsidR="00EB5BD3" w:rsidRPr="00533A6E" w:rsidRDefault="00785BCA" w:rsidP="00EB5BD3">
      <w:pPr>
        <w:jc w:val="center"/>
      </w:pPr>
      <w:r w:rsidRPr="00533A6E">
        <w:t>V</w:t>
      </w:r>
      <w:r w:rsidRPr="00533A6E">
        <w:rPr>
          <w:rFonts w:cs="Calibri"/>
        </w:rPr>
        <w:t> </w:t>
      </w:r>
      <w:r w:rsidR="009D781F" w:rsidRPr="00533A6E">
        <w:t>Pezinku</w:t>
      </w:r>
      <w:r w:rsidRPr="00533A6E">
        <w:t xml:space="preserve">, dňa </w:t>
      </w:r>
      <w:r w:rsidR="00425326">
        <w:t>17.09.2021</w:t>
      </w:r>
    </w:p>
    <w:p w14:paraId="0CDA47B6" w14:textId="22547AD1" w:rsidR="00785BCA" w:rsidRPr="00533A6E" w:rsidRDefault="00785BCA" w:rsidP="009C6C80">
      <w:pPr>
        <w:jc w:val="center"/>
        <w:sectPr w:rsidR="00785BCA" w:rsidRPr="00533A6E"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533A6E" w:rsidRDefault="00D91E6D">
      <w:pPr>
        <w:pStyle w:val="TOC1"/>
        <w:rPr>
          <w:noProof w:val="0"/>
          <w:u w:val="single"/>
        </w:rPr>
      </w:pPr>
      <w:bookmarkStart w:id="3" w:name="_Toc444084932"/>
      <w:r w:rsidRPr="00533A6E">
        <w:rPr>
          <w:noProof w:val="0"/>
          <w:u w:val="single"/>
        </w:rPr>
        <w:lastRenderedPageBreak/>
        <w:t>Obsah súťažných podkladov</w:t>
      </w:r>
    </w:p>
    <w:p w14:paraId="68D5246C" w14:textId="77777777" w:rsidR="00D91E6D" w:rsidRPr="00533A6E" w:rsidRDefault="00D91E6D" w:rsidP="00D91E6D"/>
    <w:p w14:paraId="24769EFF" w14:textId="4BCED623" w:rsidR="009D4B69" w:rsidRDefault="00485661">
      <w:pPr>
        <w:pStyle w:val="TOC1"/>
        <w:rPr>
          <w:rFonts w:asciiTheme="minorHAnsi" w:eastAsiaTheme="minorEastAsia" w:hAnsiTheme="minorHAnsi" w:cstheme="minorBidi"/>
          <w:b w:val="0"/>
          <w:bCs w:val="0"/>
          <w:caps w:val="0"/>
          <w:sz w:val="22"/>
          <w:szCs w:val="22"/>
          <w:lang w:eastAsia="sk-SK"/>
        </w:rPr>
      </w:pPr>
      <w:r w:rsidRPr="00533A6E">
        <w:rPr>
          <w:noProof w:val="0"/>
        </w:rPr>
        <w:fldChar w:fldCharType="begin"/>
      </w:r>
      <w:r w:rsidRPr="00533A6E">
        <w:rPr>
          <w:noProof w:val="0"/>
        </w:rPr>
        <w:instrText xml:space="preserve"> TOC \o "1-3" \h \z \u </w:instrText>
      </w:r>
      <w:r w:rsidRPr="00533A6E">
        <w:rPr>
          <w:noProof w:val="0"/>
        </w:rPr>
        <w:fldChar w:fldCharType="separate"/>
      </w:r>
      <w:hyperlink w:anchor="_Toc74145751" w:history="1">
        <w:r w:rsidR="009D4B69" w:rsidRPr="00C6393D">
          <w:rPr>
            <w:rStyle w:val="Hyperlink"/>
          </w:rPr>
          <w:t>ČASŤ A</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Pokyny pre uchádzačov</w:t>
        </w:r>
        <w:r w:rsidR="009D4B69">
          <w:rPr>
            <w:webHidden/>
          </w:rPr>
          <w:tab/>
        </w:r>
        <w:r w:rsidR="009D4B69">
          <w:rPr>
            <w:webHidden/>
          </w:rPr>
          <w:fldChar w:fldCharType="begin"/>
        </w:r>
        <w:r w:rsidR="009D4B69">
          <w:rPr>
            <w:webHidden/>
          </w:rPr>
          <w:instrText xml:space="preserve"> PAGEREF _Toc74145751 \h </w:instrText>
        </w:r>
        <w:r w:rsidR="009D4B69">
          <w:rPr>
            <w:webHidden/>
          </w:rPr>
        </w:r>
        <w:r w:rsidR="009D4B69">
          <w:rPr>
            <w:webHidden/>
          </w:rPr>
          <w:fldChar w:fldCharType="separate"/>
        </w:r>
        <w:r w:rsidR="009D4B69">
          <w:rPr>
            <w:webHidden/>
          </w:rPr>
          <w:t>4</w:t>
        </w:r>
        <w:r w:rsidR="009D4B69">
          <w:rPr>
            <w:webHidden/>
          </w:rPr>
          <w:fldChar w:fldCharType="end"/>
        </w:r>
      </w:hyperlink>
    </w:p>
    <w:p w14:paraId="75BE5F52" w14:textId="107DC400" w:rsidR="009D4B69" w:rsidRDefault="00FF16DC">
      <w:pPr>
        <w:pStyle w:val="TOC2"/>
        <w:rPr>
          <w:rFonts w:asciiTheme="minorHAnsi" w:eastAsiaTheme="minorEastAsia" w:hAnsiTheme="minorHAnsi" w:cstheme="minorBidi"/>
          <w:b w:val="0"/>
          <w:smallCaps w:val="0"/>
          <w:sz w:val="22"/>
          <w:szCs w:val="22"/>
          <w:lang w:eastAsia="sk-SK"/>
        </w:rPr>
      </w:pPr>
      <w:hyperlink w:anchor="_Toc74145752" w:history="1">
        <w:r w:rsidR="009D4B69" w:rsidRPr="00C6393D">
          <w:rPr>
            <w:rStyle w:val="Hyperlink"/>
          </w:rPr>
          <w:t>ODDIEL 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Všeobecné informácie</w:t>
        </w:r>
        <w:r w:rsidR="009D4B69">
          <w:rPr>
            <w:webHidden/>
          </w:rPr>
          <w:tab/>
        </w:r>
        <w:r w:rsidR="009D4B69">
          <w:rPr>
            <w:webHidden/>
          </w:rPr>
          <w:fldChar w:fldCharType="begin"/>
        </w:r>
        <w:r w:rsidR="009D4B69">
          <w:rPr>
            <w:webHidden/>
          </w:rPr>
          <w:instrText xml:space="preserve"> PAGEREF _Toc74145752 \h </w:instrText>
        </w:r>
        <w:r w:rsidR="009D4B69">
          <w:rPr>
            <w:webHidden/>
          </w:rPr>
        </w:r>
        <w:r w:rsidR="009D4B69">
          <w:rPr>
            <w:webHidden/>
          </w:rPr>
          <w:fldChar w:fldCharType="separate"/>
        </w:r>
        <w:r w:rsidR="009D4B69">
          <w:rPr>
            <w:webHidden/>
          </w:rPr>
          <w:t>4</w:t>
        </w:r>
        <w:r w:rsidR="009D4B69">
          <w:rPr>
            <w:webHidden/>
          </w:rPr>
          <w:fldChar w:fldCharType="end"/>
        </w:r>
      </w:hyperlink>
    </w:p>
    <w:p w14:paraId="235BBFF5" w14:textId="0D849164" w:rsidR="009D4B69" w:rsidRDefault="00FF16DC">
      <w:pPr>
        <w:pStyle w:val="TOC3"/>
        <w:rPr>
          <w:rFonts w:eastAsiaTheme="minorEastAsia"/>
          <w:i w:val="0"/>
          <w:iCs w:val="0"/>
          <w:noProof/>
          <w:sz w:val="22"/>
          <w:szCs w:val="22"/>
          <w:lang w:eastAsia="sk-SK"/>
        </w:rPr>
      </w:pPr>
      <w:hyperlink w:anchor="_Toc74145753"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Identifikácia verejného obstarávateľa</w:t>
        </w:r>
        <w:r w:rsidR="009D4B69">
          <w:rPr>
            <w:noProof/>
            <w:webHidden/>
          </w:rPr>
          <w:tab/>
        </w:r>
        <w:r w:rsidR="009D4B69">
          <w:rPr>
            <w:noProof/>
            <w:webHidden/>
          </w:rPr>
          <w:fldChar w:fldCharType="begin"/>
        </w:r>
        <w:r w:rsidR="009D4B69">
          <w:rPr>
            <w:noProof/>
            <w:webHidden/>
          </w:rPr>
          <w:instrText xml:space="preserve"> PAGEREF _Toc74145753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11DFD487" w14:textId="6A519068" w:rsidR="009D4B69" w:rsidRDefault="00FF16DC">
      <w:pPr>
        <w:pStyle w:val="TOC3"/>
        <w:rPr>
          <w:rFonts w:eastAsiaTheme="minorEastAsia"/>
          <w:i w:val="0"/>
          <w:iCs w:val="0"/>
          <w:noProof/>
          <w:sz w:val="22"/>
          <w:szCs w:val="22"/>
          <w:lang w:eastAsia="sk-SK"/>
        </w:rPr>
      </w:pPr>
      <w:hyperlink w:anchor="_Toc74145754"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Predmet zákazky</w:t>
        </w:r>
        <w:r w:rsidR="009D4B69">
          <w:rPr>
            <w:noProof/>
            <w:webHidden/>
          </w:rPr>
          <w:tab/>
        </w:r>
        <w:r w:rsidR="009D4B69">
          <w:rPr>
            <w:noProof/>
            <w:webHidden/>
          </w:rPr>
          <w:fldChar w:fldCharType="begin"/>
        </w:r>
        <w:r w:rsidR="009D4B69">
          <w:rPr>
            <w:noProof/>
            <w:webHidden/>
          </w:rPr>
          <w:instrText xml:space="preserve"> PAGEREF _Toc74145754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52E8ED33" w14:textId="29F0653B" w:rsidR="009D4B69" w:rsidRDefault="00FF16DC">
      <w:pPr>
        <w:pStyle w:val="TOC3"/>
        <w:rPr>
          <w:rFonts w:eastAsiaTheme="minorEastAsia"/>
          <w:i w:val="0"/>
          <w:iCs w:val="0"/>
          <w:noProof/>
          <w:sz w:val="22"/>
          <w:szCs w:val="22"/>
          <w:lang w:eastAsia="sk-SK"/>
        </w:rPr>
      </w:pPr>
      <w:hyperlink w:anchor="_Toc74145755"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Komplexnosť dodávky a jej nedeliteľnosť</w:t>
        </w:r>
        <w:r w:rsidR="009D4B69">
          <w:rPr>
            <w:noProof/>
            <w:webHidden/>
          </w:rPr>
          <w:tab/>
        </w:r>
        <w:r w:rsidR="009D4B69">
          <w:rPr>
            <w:noProof/>
            <w:webHidden/>
          </w:rPr>
          <w:fldChar w:fldCharType="begin"/>
        </w:r>
        <w:r w:rsidR="009D4B69">
          <w:rPr>
            <w:noProof/>
            <w:webHidden/>
          </w:rPr>
          <w:instrText xml:space="preserve"> PAGEREF _Toc74145755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4CE0932B" w14:textId="484582C6" w:rsidR="009D4B69" w:rsidRDefault="00FF16DC">
      <w:pPr>
        <w:pStyle w:val="TOC3"/>
        <w:rPr>
          <w:rFonts w:eastAsiaTheme="minorEastAsia"/>
          <w:i w:val="0"/>
          <w:iCs w:val="0"/>
          <w:noProof/>
          <w:sz w:val="22"/>
          <w:szCs w:val="22"/>
          <w:lang w:eastAsia="sk-SK"/>
        </w:rPr>
      </w:pPr>
      <w:hyperlink w:anchor="_Toc74145756"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Zdroj finančných prostriedkov</w:t>
        </w:r>
        <w:r w:rsidR="009D4B69">
          <w:rPr>
            <w:noProof/>
            <w:webHidden/>
          </w:rPr>
          <w:tab/>
        </w:r>
        <w:r w:rsidR="009D4B69">
          <w:rPr>
            <w:noProof/>
            <w:webHidden/>
          </w:rPr>
          <w:fldChar w:fldCharType="begin"/>
        </w:r>
        <w:r w:rsidR="009D4B69">
          <w:rPr>
            <w:noProof/>
            <w:webHidden/>
          </w:rPr>
          <w:instrText xml:space="preserve"> PAGEREF _Toc74145756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5E7ACA10" w14:textId="20EA0D57" w:rsidR="009D4B69" w:rsidRDefault="00FF16DC">
      <w:pPr>
        <w:pStyle w:val="TOC3"/>
        <w:rPr>
          <w:rFonts w:eastAsiaTheme="minorEastAsia"/>
          <w:i w:val="0"/>
          <w:iCs w:val="0"/>
          <w:noProof/>
          <w:sz w:val="22"/>
          <w:szCs w:val="22"/>
          <w:lang w:eastAsia="sk-SK"/>
        </w:rPr>
      </w:pPr>
      <w:hyperlink w:anchor="_Toc74145757"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Zmluva</w:t>
        </w:r>
        <w:r w:rsidR="009D4B69">
          <w:rPr>
            <w:noProof/>
            <w:webHidden/>
          </w:rPr>
          <w:tab/>
        </w:r>
        <w:r w:rsidR="009D4B69">
          <w:rPr>
            <w:noProof/>
            <w:webHidden/>
          </w:rPr>
          <w:fldChar w:fldCharType="begin"/>
        </w:r>
        <w:r w:rsidR="009D4B69">
          <w:rPr>
            <w:noProof/>
            <w:webHidden/>
          </w:rPr>
          <w:instrText xml:space="preserve"> PAGEREF _Toc74145757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27A6A1CE" w14:textId="6BE77F14" w:rsidR="009D4B69" w:rsidRDefault="00FF16DC">
      <w:pPr>
        <w:pStyle w:val="TOC3"/>
        <w:rPr>
          <w:rFonts w:eastAsiaTheme="minorEastAsia"/>
          <w:i w:val="0"/>
          <w:iCs w:val="0"/>
          <w:noProof/>
          <w:sz w:val="22"/>
          <w:szCs w:val="22"/>
          <w:lang w:eastAsia="sk-SK"/>
        </w:rPr>
      </w:pPr>
      <w:hyperlink w:anchor="_Toc74145758"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Miesto a termín realizácie predmetu zákazky</w:t>
        </w:r>
        <w:r w:rsidR="009D4B69">
          <w:rPr>
            <w:noProof/>
            <w:webHidden/>
          </w:rPr>
          <w:tab/>
        </w:r>
        <w:r w:rsidR="009D4B69">
          <w:rPr>
            <w:noProof/>
            <w:webHidden/>
          </w:rPr>
          <w:fldChar w:fldCharType="begin"/>
        </w:r>
        <w:r w:rsidR="009D4B69">
          <w:rPr>
            <w:noProof/>
            <w:webHidden/>
          </w:rPr>
          <w:instrText xml:space="preserve"> PAGEREF _Toc74145758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E9A1515" w14:textId="1CD4F5B1" w:rsidR="009D4B69" w:rsidRDefault="00FF16DC">
      <w:pPr>
        <w:pStyle w:val="TOC3"/>
        <w:rPr>
          <w:rFonts w:eastAsiaTheme="minorEastAsia"/>
          <w:i w:val="0"/>
          <w:iCs w:val="0"/>
          <w:noProof/>
          <w:sz w:val="22"/>
          <w:szCs w:val="22"/>
          <w:lang w:eastAsia="sk-SK"/>
        </w:rPr>
      </w:pPr>
      <w:hyperlink w:anchor="_Toc74145759"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Oprávnení uchádzači</w:t>
        </w:r>
        <w:r w:rsidR="009D4B69">
          <w:rPr>
            <w:noProof/>
            <w:webHidden/>
          </w:rPr>
          <w:tab/>
        </w:r>
        <w:r w:rsidR="009D4B69">
          <w:rPr>
            <w:noProof/>
            <w:webHidden/>
          </w:rPr>
          <w:fldChar w:fldCharType="begin"/>
        </w:r>
        <w:r w:rsidR="009D4B69">
          <w:rPr>
            <w:noProof/>
            <w:webHidden/>
          </w:rPr>
          <w:instrText xml:space="preserve"> PAGEREF _Toc74145759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82797C7" w14:textId="5FC17659" w:rsidR="009D4B69" w:rsidRDefault="00FF16DC">
      <w:pPr>
        <w:pStyle w:val="TOC3"/>
        <w:rPr>
          <w:rFonts w:eastAsiaTheme="minorEastAsia"/>
          <w:i w:val="0"/>
          <w:iCs w:val="0"/>
          <w:noProof/>
          <w:sz w:val="22"/>
          <w:szCs w:val="22"/>
          <w:lang w:eastAsia="sk-SK"/>
        </w:rPr>
      </w:pPr>
      <w:hyperlink w:anchor="_Toc74145760"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Predloženie a obsah ponúk</w:t>
        </w:r>
        <w:r w:rsidR="009D4B69">
          <w:rPr>
            <w:noProof/>
            <w:webHidden/>
          </w:rPr>
          <w:tab/>
        </w:r>
        <w:r w:rsidR="009D4B69">
          <w:rPr>
            <w:noProof/>
            <w:webHidden/>
          </w:rPr>
          <w:fldChar w:fldCharType="begin"/>
        </w:r>
        <w:r w:rsidR="009D4B69">
          <w:rPr>
            <w:noProof/>
            <w:webHidden/>
          </w:rPr>
          <w:instrText xml:space="preserve"> PAGEREF _Toc74145760 \h </w:instrText>
        </w:r>
        <w:r w:rsidR="009D4B69">
          <w:rPr>
            <w:noProof/>
            <w:webHidden/>
          </w:rPr>
        </w:r>
        <w:r w:rsidR="009D4B69">
          <w:rPr>
            <w:noProof/>
            <w:webHidden/>
          </w:rPr>
          <w:fldChar w:fldCharType="separate"/>
        </w:r>
        <w:r w:rsidR="009D4B69">
          <w:rPr>
            <w:noProof/>
            <w:webHidden/>
          </w:rPr>
          <w:t>6</w:t>
        </w:r>
        <w:r w:rsidR="009D4B69">
          <w:rPr>
            <w:noProof/>
            <w:webHidden/>
          </w:rPr>
          <w:fldChar w:fldCharType="end"/>
        </w:r>
      </w:hyperlink>
    </w:p>
    <w:p w14:paraId="61F67C44" w14:textId="41E3AD0C" w:rsidR="009D4B69" w:rsidRDefault="00FF16DC">
      <w:pPr>
        <w:pStyle w:val="TOC3"/>
        <w:rPr>
          <w:rFonts w:eastAsiaTheme="minorEastAsia"/>
          <w:i w:val="0"/>
          <w:iCs w:val="0"/>
          <w:noProof/>
          <w:sz w:val="22"/>
          <w:szCs w:val="22"/>
          <w:lang w:eastAsia="sk-SK"/>
        </w:rPr>
      </w:pPr>
      <w:hyperlink w:anchor="_Toc74145761"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Variantné riešenie</w:t>
        </w:r>
        <w:r w:rsidR="009D4B69">
          <w:rPr>
            <w:noProof/>
            <w:webHidden/>
          </w:rPr>
          <w:tab/>
        </w:r>
        <w:r w:rsidR="009D4B69">
          <w:rPr>
            <w:noProof/>
            <w:webHidden/>
          </w:rPr>
          <w:fldChar w:fldCharType="begin"/>
        </w:r>
        <w:r w:rsidR="009D4B69">
          <w:rPr>
            <w:noProof/>
            <w:webHidden/>
          </w:rPr>
          <w:instrText xml:space="preserve"> PAGEREF _Toc74145761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0A27C7" w14:textId="11933B1F" w:rsidR="009D4B69" w:rsidRDefault="00FF16DC">
      <w:pPr>
        <w:pStyle w:val="TOC3"/>
        <w:tabs>
          <w:tab w:val="left" w:pos="709"/>
        </w:tabs>
        <w:rPr>
          <w:rFonts w:eastAsiaTheme="minorEastAsia"/>
          <w:i w:val="0"/>
          <w:iCs w:val="0"/>
          <w:noProof/>
          <w:sz w:val="22"/>
          <w:szCs w:val="22"/>
          <w:lang w:eastAsia="sk-SK"/>
        </w:rPr>
      </w:pPr>
      <w:hyperlink w:anchor="_Toc74145762"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Platnosť ponúk</w:t>
        </w:r>
        <w:r w:rsidR="009D4B69">
          <w:rPr>
            <w:noProof/>
            <w:webHidden/>
          </w:rPr>
          <w:tab/>
        </w:r>
        <w:r w:rsidR="009D4B69">
          <w:rPr>
            <w:noProof/>
            <w:webHidden/>
          </w:rPr>
          <w:fldChar w:fldCharType="begin"/>
        </w:r>
        <w:r w:rsidR="009D4B69">
          <w:rPr>
            <w:noProof/>
            <w:webHidden/>
          </w:rPr>
          <w:instrText xml:space="preserve"> PAGEREF _Toc74145762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A4C66C" w14:textId="00079BDC" w:rsidR="009D4B69" w:rsidRDefault="00FF16DC">
      <w:pPr>
        <w:pStyle w:val="TOC3"/>
        <w:tabs>
          <w:tab w:val="left" w:pos="709"/>
        </w:tabs>
        <w:rPr>
          <w:rFonts w:eastAsiaTheme="minorEastAsia"/>
          <w:i w:val="0"/>
          <w:iCs w:val="0"/>
          <w:noProof/>
          <w:sz w:val="22"/>
          <w:szCs w:val="22"/>
          <w:lang w:eastAsia="sk-SK"/>
        </w:rPr>
      </w:pPr>
      <w:hyperlink w:anchor="_Toc74145763" w:history="1">
        <w:r w:rsidR="009D4B69" w:rsidRPr="00C6393D">
          <w:rPr>
            <w:rStyle w:val="Hyperlink"/>
            <w:rFonts w:cs="Times New Roman"/>
            <w:noProof/>
          </w:rPr>
          <w:t>11</w:t>
        </w:r>
        <w:r w:rsidR="009D4B69">
          <w:rPr>
            <w:rFonts w:eastAsiaTheme="minorEastAsia"/>
            <w:i w:val="0"/>
            <w:iCs w:val="0"/>
            <w:noProof/>
            <w:sz w:val="22"/>
            <w:szCs w:val="22"/>
            <w:lang w:eastAsia="sk-SK"/>
          </w:rPr>
          <w:tab/>
        </w:r>
        <w:r w:rsidR="009D4B69" w:rsidRPr="00C6393D">
          <w:rPr>
            <w:rStyle w:val="Hyperlink"/>
            <w:noProof/>
          </w:rPr>
          <w:t>Náklady na ponuky</w:t>
        </w:r>
        <w:r w:rsidR="009D4B69">
          <w:rPr>
            <w:noProof/>
            <w:webHidden/>
          </w:rPr>
          <w:tab/>
        </w:r>
        <w:r w:rsidR="009D4B69">
          <w:rPr>
            <w:noProof/>
            <w:webHidden/>
          </w:rPr>
          <w:fldChar w:fldCharType="begin"/>
        </w:r>
        <w:r w:rsidR="009D4B69">
          <w:rPr>
            <w:noProof/>
            <w:webHidden/>
          </w:rPr>
          <w:instrText xml:space="preserve"> PAGEREF _Toc74145763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745D01DC" w14:textId="66348778" w:rsidR="009D4B69" w:rsidRDefault="00FF16DC">
      <w:pPr>
        <w:pStyle w:val="TOC2"/>
        <w:rPr>
          <w:rFonts w:asciiTheme="minorHAnsi" w:eastAsiaTheme="minorEastAsia" w:hAnsiTheme="minorHAnsi" w:cstheme="minorBidi"/>
          <w:b w:val="0"/>
          <w:smallCaps w:val="0"/>
          <w:sz w:val="22"/>
          <w:szCs w:val="22"/>
          <w:lang w:eastAsia="sk-SK"/>
        </w:rPr>
      </w:pPr>
      <w:hyperlink w:anchor="_Toc74145764" w:history="1">
        <w:r w:rsidR="009D4B69" w:rsidRPr="00C6393D">
          <w:rPr>
            <w:rStyle w:val="Hyperlink"/>
          </w:rPr>
          <w:t>ODDIEL 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Dorozumievanie medzi Verejným obstarávateľom a</w:t>
        </w:r>
        <w:r w:rsidR="009D4B69" w:rsidRPr="00C6393D">
          <w:rPr>
            <w:rStyle w:val="Hyperlink"/>
            <w:rFonts w:cs="Calibri"/>
          </w:rPr>
          <w:t> </w:t>
        </w:r>
        <w:r w:rsidR="009D4B69" w:rsidRPr="00C6393D">
          <w:rPr>
            <w:rStyle w:val="Hyperlink"/>
          </w:rPr>
          <w:t>uch</w:t>
        </w:r>
        <w:r w:rsidR="009D4B69" w:rsidRPr="00C6393D">
          <w:rPr>
            <w:rStyle w:val="Hyperlink"/>
            <w:rFonts w:cs="Proba Pro"/>
          </w:rPr>
          <w:t>á</w:t>
        </w:r>
        <w:r w:rsidR="009D4B69" w:rsidRPr="00C6393D">
          <w:rPr>
            <w:rStyle w:val="Hyperlink"/>
          </w:rPr>
          <w:t>dza</w:t>
        </w:r>
        <w:r w:rsidR="009D4B69" w:rsidRPr="00C6393D">
          <w:rPr>
            <w:rStyle w:val="Hyperlink"/>
            <w:rFonts w:cs="Proba Pro"/>
          </w:rPr>
          <w:t>č</w:t>
        </w:r>
        <w:r w:rsidR="009D4B69" w:rsidRPr="00C6393D">
          <w:rPr>
            <w:rStyle w:val="Hyperlink"/>
          </w:rPr>
          <w:t>mi alebo z</w:t>
        </w:r>
        <w:r w:rsidR="009D4B69" w:rsidRPr="00C6393D">
          <w:rPr>
            <w:rStyle w:val="Hyperlink"/>
            <w:rFonts w:cs="Proba Pro"/>
          </w:rPr>
          <w:t>á</w:t>
        </w:r>
        <w:r w:rsidR="009D4B69" w:rsidRPr="00C6393D">
          <w:rPr>
            <w:rStyle w:val="Hyperlink"/>
          </w:rPr>
          <w:t>ujemcami</w:t>
        </w:r>
        <w:r w:rsidR="009D4B69">
          <w:rPr>
            <w:webHidden/>
          </w:rPr>
          <w:tab/>
        </w:r>
        <w:r w:rsidR="009D4B69">
          <w:rPr>
            <w:webHidden/>
          </w:rPr>
          <w:fldChar w:fldCharType="begin"/>
        </w:r>
        <w:r w:rsidR="009D4B69">
          <w:rPr>
            <w:webHidden/>
          </w:rPr>
          <w:instrText xml:space="preserve"> PAGEREF _Toc74145764 \h </w:instrText>
        </w:r>
        <w:r w:rsidR="009D4B69">
          <w:rPr>
            <w:webHidden/>
          </w:rPr>
        </w:r>
        <w:r w:rsidR="009D4B69">
          <w:rPr>
            <w:webHidden/>
          </w:rPr>
          <w:fldChar w:fldCharType="separate"/>
        </w:r>
        <w:r w:rsidR="009D4B69">
          <w:rPr>
            <w:webHidden/>
          </w:rPr>
          <w:t>9</w:t>
        </w:r>
        <w:r w:rsidR="009D4B69">
          <w:rPr>
            <w:webHidden/>
          </w:rPr>
          <w:fldChar w:fldCharType="end"/>
        </w:r>
      </w:hyperlink>
    </w:p>
    <w:p w14:paraId="2F1D52F4" w14:textId="3FB40F28" w:rsidR="009D4B69" w:rsidRDefault="00FF16DC">
      <w:pPr>
        <w:pStyle w:val="TOC3"/>
        <w:tabs>
          <w:tab w:val="left" w:pos="709"/>
        </w:tabs>
        <w:rPr>
          <w:rFonts w:eastAsiaTheme="minorEastAsia"/>
          <w:i w:val="0"/>
          <w:iCs w:val="0"/>
          <w:noProof/>
          <w:sz w:val="22"/>
          <w:szCs w:val="22"/>
          <w:lang w:eastAsia="sk-SK"/>
        </w:rPr>
      </w:pPr>
      <w:hyperlink w:anchor="_Toc74145765" w:history="1">
        <w:r w:rsidR="009D4B69" w:rsidRPr="00C6393D">
          <w:rPr>
            <w:rStyle w:val="Hyperlink"/>
            <w:rFonts w:cs="Times New Roman"/>
            <w:noProof/>
          </w:rPr>
          <w:t>12</w:t>
        </w:r>
        <w:r w:rsidR="009D4B69">
          <w:rPr>
            <w:rFonts w:eastAsiaTheme="minorEastAsia"/>
            <w:i w:val="0"/>
            <w:iCs w:val="0"/>
            <w:noProof/>
            <w:sz w:val="22"/>
            <w:szCs w:val="22"/>
            <w:lang w:eastAsia="sk-SK"/>
          </w:rPr>
          <w:tab/>
        </w:r>
        <w:r w:rsidR="009D4B69" w:rsidRPr="00C6393D">
          <w:rPr>
            <w:rStyle w:val="Hyperlink"/>
            <w:noProof/>
          </w:rPr>
          <w:t>Dorozumievanie medzi Verejným obstarávateľom a uchádzačmi alebo záujemcami</w:t>
        </w:r>
        <w:r w:rsidR="009D4B69">
          <w:rPr>
            <w:noProof/>
            <w:webHidden/>
          </w:rPr>
          <w:tab/>
        </w:r>
        <w:r w:rsidR="009D4B69">
          <w:rPr>
            <w:noProof/>
            <w:webHidden/>
          </w:rPr>
          <w:fldChar w:fldCharType="begin"/>
        </w:r>
        <w:r w:rsidR="009D4B69">
          <w:rPr>
            <w:noProof/>
            <w:webHidden/>
          </w:rPr>
          <w:instrText xml:space="preserve"> PAGEREF _Toc74145765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13042233" w14:textId="7BF9C7E9" w:rsidR="009D4B69" w:rsidRDefault="00FF16DC">
      <w:pPr>
        <w:pStyle w:val="TOC3"/>
        <w:tabs>
          <w:tab w:val="left" w:pos="709"/>
        </w:tabs>
        <w:rPr>
          <w:rFonts w:eastAsiaTheme="minorEastAsia"/>
          <w:i w:val="0"/>
          <w:iCs w:val="0"/>
          <w:noProof/>
          <w:sz w:val="22"/>
          <w:szCs w:val="22"/>
          <w:lang w:eastAsia="sk-SK"/>
        </w:rPr>
      </w:pPr>
      <w:hyperlink w:anchor="_Toc74145766" w:history="1">
        <w:r w:rsidR="009D4B69" w:rsidRPr="00C6393D">
          <w:rPr>
            <w:rStyle w:val="Hyperlink"/>
            <w:rFonts w:cs="Times New Roman"/>
            <w:noProof/>
          </w:rPr>
          <w:t>13</w:t>
        </w:r>
        <w:r w:rsidR="009D4B69">
          <w:rPr>
            <w:rFonts w:eastAsiaTheme="minorEastAsia"/>
            <w:i w:val="0"/>
            <w:iCs w:val="0"/>
            <w:noProof/>
            <w:sz w:val="22"/>
            <w:szCs w:val="22"/>
            <w:lang w:eastAsia="sk-SK"/>
          </w:rPr>
          <w:tab/>
        </w:r>
        <w:r w:rsidR="009D4B69" w:rsidRPr="00C6393D">
          <w:rPr>
            <w:rStyle w:val="Hyperlink"/>
            <w:noProof/>
          </w:rPr>
          <w:t>Vysvetľovanie a doplnenie súťažných podkladov</w:t>
        </w:r>
        <w:r w:rsidR="009D4B69">
          <w:rPr>
            <w:noProof/>
            <w:webHidden/>
          </w:rPr>
          <w:tab/>
        </w:r>
        <w:r w:rsidR="009D4B69">
          <w:rPr>
            <w:noProof/>
            <w:webHidden/>
          </w:rPr>
          <w:fldChar w:fldCharType="begin"/>
        </w:r>
        <w:r w:rsidR="009D4B69">
          <w:rPr>
            <w:noProof/>
            <w:webHidden/>
          </w:rPr>
          <w:instrText xml:space="preserve"> PAGEREF _Toc74145766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20A0C3EA" w14:textId="1DA60F61" w:rsidR="009D4B69" w:rsidRDefault="00FF16DC">
      <w:pPr>
        <w:pStyle w:val="TOC3"/>
        <w:tabs>
          <w:tab w:val="left" w:pos="709"/>
        </w:tabs>
        <w:rPr>
          <w:rFonts w:eastAsiaTheme="minorEastAsia"/>
          <w:i w:val="0"/>
          <w:iCs w:val="0"/>
          <w:noProof/>
          <w:sz w:val="22"/>
          <w:szCs w:val="22"/>
          <w:lang w:eastAsia="sk-SK"/>
        </w:rPr>
      </w:pPr>
      <w:hyperlink w:anchor="_Toc74145767" w:history="1">
        <w:r w:rsidR="009D4B69" w:rsidRPr="00C6393D">
          <w:rPr>
            <w:rStyle w:val="Hyperlink"/>
            <w:rFonts w:cs="Times New Roman"/>
            <w:noProof/>
          </w:rPr>
          <w:t>14</w:t>
        </w:r>
        <w:r w:rsidR="009D4B69">
          <w:rPr>
            <w:rFonts w:eastAsiaTheme="minorEastAsia"/>
            <w:i w:val="0"/>
            <w:iCs w:val="0"/>
            <w:noProof/>
            <w:sz w:val="22"/>
            <w:szCs w:val="22"/>
            <w:lang w:eastAsia="sk-SK"/>
          </w:rPr>
          <w:tab/>
        </w:r>
        <w:r w:rsidR="009D4B69" w:rsidRPr="00C6393D">
          <w:rPr>
            <w:rStyle w:val="Hyperlink"/>
            <w:noProof/>
          </w:rPr>
          <w:t>Obhliadka miesta realizácie predmetu zákazky</w:t>
        </w:r>
        <w:r w:rsidR="009D4B69">
          <w:rPr>
            <w:noProof/>
            <w:webHidden/>
          </w:rPr>
          <w:tab/>
        </w:r>
        <w:r w:rsidR="009D4B69">
          <w:rPr>
            <w:noProof/>
            <w:webHidden/>
          </w:rPr>
          <w:fldChar w:fldCharType="begin"/>
        </w:r>
        <w:r w:rsidR="009D4B69">
          <w:rPr>
            <w:noProof/>
            <w:webHidden/>
          </w:rPr>
          <w:instrText xml:space="preserve"> PAGEREF _Toc74145767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288A320" w14:textId="648D90B8" w:rsidR="009D4B69" w:rsidRDefault="00FF16DC">
      <w:pPr>
        <w:pStyle w:val="TOC2"/>
        <w:rPr>
          <w:rFonts w:asciiTheme="minorHAnsi" w:eastAsiaTheme="minorEastAsia" w:hAnsiTheme="minorHAnsi" w:cstheme="minorBidi"/>
          <w:b w:val="0"/>
          <w:smallCaps w:val="0"/>
          <w:sz w:val="22"/>
          <w:szCs w:val="22"/>
          <w:lang w:eastAsia="sk-SK"/>
        </w:rPr>
      </w:pPr>
      <w:hyperlink w:anchor="_Toc74145768" w:history="1">
        <w:r w:rsidR="009D4B69" w:rsidRPr="00C6393D">
          <w:rPr>
            <w:rStyle w:val="Hyperlink"/>
          </w:rPr>
          <w:t>ODDIEL III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Príprava ponuky</w:t>
        </w:r>
        <w:r w:rsidR="009D4B69">
          <w:rPr>
            <w:webHidden/>
          </w:rPr>
          <w:tab/>
        </w:r>
        <w:r w:rsidR="009D4B69">
          <w:rPr>
            <w:webHidden/>
          </w:rPr>
          <w:fldChar w:fldCharType="begin"/>
        </w:r>
        <w:r w:rsidR="009D4B69">
          <w:rPr>
            <w:webHidden/>
          </w:rPr>
          <w:instrText xml:space="preserve"> PAGEREF _Toc74145768 \h </w:instrText>
        </w:r>
        <w:r w:rsidR="009D4B69">
          <w:rPr>
            <w:webHidden/>
          </w:rPr>
        </w:r>
        <w:r w:rsidR="009D4B69">
          <w:rPr>
            <w:webHidden/>
          </w:rPr>
          <w:fldChar w:fldCharType="separate"/>
        </w:r>
        <w:r w:rsidR="009D4B69">
          <w:rPr>
            <w:webHidden/>
          </w:rPr>
          <w:t>10</w:t>
        </w:r>
        <w:r w:rsidR="009D4B69">
          <w:rPr>
            <w:webHidden/>
          </w:rPr>
          <w:fldChar w:fldCharType="end"/>
        </w:r>
      </w:hyperlink>
    </w:p>
    <w:p w14:paraId="5EE6E887" w14:textId="5EC1CF86" w:rsidR="009D4B69" w:rsidRDefault="00FF16DC">
      <w:pPr>
        <w:pStyle w:val="TOC3"/>
        <w:tabs>
          <w:tab w:val="left" w:pos="709"/>
        </w:tabs>
        <w:rPr>
          <w:rFonts w:eastAsiaTheme="minorEastAsia"/>
          <w:i w:val="0"/>
          <w:iCs w:val="0"/>
          <w:noProof/>
          <w:sz w:val="22"/>
          <w:szCs w:val="22"/>
          <w:lang w:eastAsia="sk-SK"/>
        </w:rPr>
      </w:pPr>
      <w:hyperlink w:anchor="_Toc74145769" w:history="1">
        <w:r w:rsidR="009D4B69" w:rsidRPr="00C6393D">
          <w:rPr>
            <w:rStyle w:val="Hyperlink"/>
            <w:rFonts w:cs="Times New Roman"/>
            <w:noProof/>
          </w:rPr>
          <w:t>15</w:t>
        </w:r>
        <w:r w:rsidR="009D4B69">
          <w:rPr>
            <w:rFonts w:eastAsiaTheme="minorEastAsia"/>
            <w:i w:val="0"/>
            <w:iCs w:val="0"/>
            <w:noProof/>
            <w:sz w:val="22"/>
            <w:szCs w:val="22"/>
            <w:lang w:eastAsia="sk-SK"/>
          </w:rPr>
          <w:tab/>
        </w:r>
        <w:r w:rsidR="009D4B69" w:rsidRPr="00C6393D">
          <w:rPr>
            <w:rStyle w:val="Hyperlink"/>
            <w:noProof/>
          </w:rPr>
          <w:t>Jazyk ponúk</w:t>
        </w:r>
        <w:r w:rsidR="009D4B69">
          <w:rPr>
            <w:noProof/>
            <w:webHidden/>
          </w:rPr>
          <w:tab/>
        </w:r>
        <w:r w:rsidR="009D4B69">
          <w:rPr>
            <w:noProof/>
            <w:webHidden/>
          </w:rPr>
          <w:fldChar w:fldCharType="begin"/>
        </w:r>
        <w:r w:rsidR="009D4B69">
          <w:rPr>
            <w:noProof/>
            <w:webHidden/>
          </w:rPr>
          <w:instrText xml:space="preserve"> PAGEREF _Toc74145769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B735E14" w14:textId="05551ED5" w:rsidR="009D4B69" w:rsidRDefault="00FF16DC">
      <w:pPr>
        <w:pStyle w:val="TOC3"/>
        <w:tabs>
          <w:tab w:val="left" w:pos="709"/>
        </w:tabs>
        <w:rPr>
          <w:rFonts w:eastAsiaTheme="minorEastAsia"/>
          <w:i w:val="0"/>
          <w:iCs w:val="0"/>
          <w:noProof/>
          <w:sz w:val="22"/>
          <w:szCs w:val="22"/>
          <w:lang w:eastAsia="sk-SK"/>
        </w:rPr>
      </w:pPr>
      <w:hyperlink w:anchor="_Toc74145770" w:history="1">
        <w:r w:rsidR="009D4B69" w:rsidRPr="00C6393D">
          <w:rPr>
            <w:rStyle w:val="Hyperlink"/>
            <w:rFonts w:cs="Times New Roman"/>
            <w:noProof/>
          </w:rPr>
          <w:t>16</w:t>
        </w:r>
        <w:r w:rsidR="009D4B69">
          <w:rPr>
            <w:rFonts w:eastAsiaTheme="minorEastAsia"/>
            <w:i w:val="0"/>
            <w:iCs w:val="0"/>
            <w:noProof/>
            <w:sz w:val="22"/>
            <w:szCs w:val="22"/>
            <w:lang w:eastAsia="sk-SK"/>
          </w:rPr>
          <w:tab/>
        </w:r>
        <w:r w:rsidR="009D4B69" w:rsidRPr="00C6393D">
          <w:rPr>
            <w:rStyle w:val="Hyperlink"/>
            <w:noProof/>
          </w:rPr>
          <w:t>Zábezpeka</w:t>
        </w:r>
        <w:r w:rsidR="009D4B69">
          <w:rPr>
            <w:noProof/>
            <w:webHidden/>
          </w:rPr>
          <w:tab/>
        </w:r>
        <w:r w:rsidR="009D4B69">
          <w:rPr>
            <w:noProof/>
            <w:webHidden/>
          </w:rPr>
          <w:fldChar w:fldCharType="begin"/>
        </w:r>
        <w:r w:rsidR="009D4B69">
          <w:rPr>
            <w:noProof/>
            <w:webHidden/>
          </w:rPr>
          <w:instrText xml:space="preserve"> PAGEREF _Toc74145770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73ED19B4" w14:textId="7DF69236" w:rsidR="009D4B69" w:rsidRDefault="00FF16DC">
      <w:pPr>
        <w:pStyle w:val="TOC3"/>
        <w:tabs>
          <w:tab w:val="left" w:pos="709"/>
        </w:tabs>
        <w:rPr>
          <w:rFonts w:eastAsiaTheme="minorEastAsia"/>
          <w:i w:val="0"/>
          <w:iCs w:val="0"/>
          <w:noProof/>
          <w:sz w:val="22"/>
          <w:szCs w:val="22"/>
          <w:lang w:eastAsia="sk-SK"/>
        </w:rPr>
      </w:pPr>
      <w:hyperlink w:anchor="_Toc74145771" w:history="1">
        <w:r w:rsidR="009D4B69" w:rsidRPr="00C6393D">
          <w:rPr>
            <w:rStyle w:val="Hyperlink"/>
            <w:rFonts w:cs="Times New Roman"/>
            <w:noProof/>
          </w:rPr>
          <w:t>17</w:t>
        </w:r>
        <w:r w:rsidR="009D4B69">
          <w:rPr>
            <w:rFonts w:eastAsiaTheme="minorEastAsia"/>
            <w:i w:val="0"/>
            <w:iCs w:val="0"/>
            <w:noProof/>
            <w:sz w:val="22"/>
            <w:szCs w:val="22"/>
            <w:lang w:eastAsia="sk-SK"/>
          </w:rPr>
          <w:tab/>
        </w:r>
        <w:r w:rsidR="009D4B69" w:rsidRPr="00C6393D">
          <w:rPr>
            <w:rStyle w:val="Hyperlink"/>
            <w:noProof/>
          </w:rPr>
          <w:t>Mena a ceny uvádzané v ponukách</w:t>
        </w:r>
        <w:r w:rsidR="009D4B69">
          <w:rPr>
            <w:noProof/>
            <w:webHidden/>
          </w:rPr>
          <w:tab/>
        </w:r>
        <w:r w:rsidR="009D4B69">
          <w:rPr>
            <w:noProof/>
            <w:webHidden/>
          </w:rPr>
          <w:fldChar w:fldCharType="begin"/>
        </w:r>
        <w:r w:rsidR="009D4B69">
          <w:rPr>
            <w:noProof/>
            <w:webHidden/>
          </w:rPr>
          <w:instrText xml:space="preserve"> PAGEREF _Toc74145771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69FFF291" w14:textId="79A46632" w:rsidR="009D4B69" w:rsidRDefault="00FF16DC">
      <w:pPr>
        <w:pStyle w:val="TOC3"/>
        <w:tabs>
          <w:tab w:val="left" w:pos="709"/>
        </w:tabs>
        <w:rPr>
          <w:rFonts w:eastAsiaTheme="minorEastAsia"/>
          <w:i w:val="0"/>
          <w:iCs w:val="0"/>
          <w:noProof/>
          <w:sz w:val="22"/>
          <w:szCs w:val="22"/>
          <w:lang w:eastAsia="sk-SK"/>
        </w:rPr>
      </w:pPr>
      <w:hyperlink w:anchor="_Toc74145772" w:history="1">
        <w:r w:rsidR="009D4B69" w:rsidRPr="00C6393D">
          <w:rPr>
            <w:rStyle w:val="Hyperlink"/>
            <w:rFonts w:cs="Times New Roman"/>
            <w:noProof/>
          </w:rPr>
          <w:t>18</w:t>
        </w:r>
        <w:r w:rsidR="009D4B69">
          <w:rPr>
            <w:rFonts w:eastAsiaTheme="minorEastAsia"/>
            <w:i w:val="0"/>
            <w:iCs w:val="0"/>
            <w:noProof/>
            <w:sz w:val="22"/>
            <w:szCs w:val="22"/>
            <w:lang w:eastAsia="sk-SK"/>
          </w:rPr>
          <w:tab/>
        </w:r>
        <w:r w:rsidR="009D4B69" w:rsidRPr="00C6393D">
          <w:rPr>
            <w:rStyle w:val="Hyperlink"/>
            <w:noProof/>
          </w:rPr>
          <w:t>Vyhotovenie ponúk</w:t>
        </w:r>
        <w:r w:rsidR="009D4B69">
          <w:rPr>
            <w:noProof/>
            <w:webHidden/>
          </w:rPr>
          <w:tab/>
        </w:r>
        <w:r w:rsidR="009D4B69">
          <w:rPr>
            <w:noProof/>
            <w:webHidden/>
          </w:rPr>
          <w:fldChar w:fldCharType="begin"/>
        </w:r>
        <w:r w:rsidR="009D4B69">
          <w:rPr>
            <w:noProof/>
            <w:webHidden/>
          </w:rPr>
          <w:instrText xml:space="preserve"> PAGEREF _Toc74145772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1B099F56" w14:textId="538CA83D" w:rsidR="009D4B69" w:rsidRDefault="00FF16DC">
      <w:pPr>
        <w:pStyle w:val="TOC3"/>
        <w:tabs>
          <w:tab w:val="left" w:pos="709"/>
        </w:tabs>
        <w:rPr>
          <w:rFonts w:eastAsiaTheme="minorEastAsia"/>
          <w:i w:val="0"/>
          <w:iCs w:val="0"/>
          <w:noProof/>
          <w:sz w:val="22"/>
          <w:szCs w:val="22"/>
          <w:lang w:eastAsia="sk-SK"/>
        </w:rPr>
      </w:pPr>
      <w:hyperlink w:anchor="_Toc74145773" w:history="1">
        <w:r w:rsidR="009D4B69" w:rsidRPr="00C6393D">
          <w:rPr>
            <w:rStyle w:val="Hyperlink"/>
            <w:rFonts w:cs="Times New Roman"/>
            <w:noProof/>
          </w:rPr>
          <w:t>19</w:t>
        </w:r>
        <w:r w:rsidR="009D4B69">
          <w:rPr>
            <w:rFonts w:eastAsiaTheme="minorEastAsia"/>
            <w:i w:val="0"/>
            <w:iCs w:val="0"/>
            <w:noProof/>
            <w:sz w:val="22"/>
            <w:szCs w:val="22"/>
            <w:lang w:eastAsia="sk-SK"/>
          </w:rPr>
          <w:tab/>
        </w:r>
        <w:r w:rsidR="009D4B69" w:rsidRPr="00C6393D">
          <w:rPr>
            <w:rStyle w:val="Hyperlink"/>
            <w:noProof/>
          </w:rPr>
          <w:t>Konflikt záujmov</w:t>
        </w:r>
        <w:r w:rsidR="009D4B69">
          <w:rPr>
            <w:noProof/>
            <w:webHidden/>
          </w:rPr>
          <w:tab/>
        </w:r>
        <w:r w:rsidR="009D4B69">
          <w:rPr>
            <w:noProof/>
            <w:webHidden/>
          </w:rPr>
          <w:fldChar w:fldCharType="begin"/>
        </w:r>
        <w:r w:rsidR="009D4B69">
          <w:rPr>
            <w:noProof/>
            <w:webHidden/>
          </w:rPr>
          <w:instrText xml:space="preserve"> PAGEREF _Toc74145773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5B3266FB" w14:textId="645D03A4" w:rsidR="009D4B69" w:rsidRDefault="00FF16DC">
      <w:pPr>
        <w:pStyle w:val="TOC2"/>
        <w:rPr>
          <w:rFonts w:asciiTheme="minorHAnsi" w:eastAsiaTheme="minorEastAsia" w:hAnsiTheme="minorHAnsi" w:cstheme="minorBidi"/>
          <w:b w:val="0"/>
          <w:smallCaps w:val="0"/>
          <w:sz w:val="22"/>
          <w:szCs w:val="22"/>
          <w:lang w:eastAsia="sk-SK"/>
        </w:rPr>
      </w:pPr>
      <w:hyperlink w:anchor="_Toc74145774" w:history="1">
        <w:r w:rsidR="009D4B69" w:rsidRPr="00C6393D">
          <w:rPr>
            <w:rStyle w:val="Hyperlink"/>
          </w:rPr>
          <w:t>ODDIEL IV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Predkladanie ponúk</w:t>
        </w:r>
        <w:r w:rsidR="009D4B69">
          <w:rPr>
            <w:webHidden/>
          </w:rPr>
          <w:tab/>
        </w:r>
        <w:r w:rsidR="009D4B69">
          <w:rPr>
            <w:webHidden/>
          </w:rPr>
          <w:fldChar w:fldCharType="begin"/>
        </w:r>
        <w:r w:rsidR="009D4B69">
          <w:rPr>
            <w:webHidden/>
          </w:rPr>
          <w:instrText xml:space="preserve"> PAGEREF _Toc74145774 \h </w:instrText>
        </w:r>
        <w:r w:rsidR="009D4B69">
          <w:rPr>
            <w:webHidden/>
          </w:rPr>
        </w:r>
        <w:r w:rsidR="009D4B69">
          <w:rPr>
            <w:webHidden/>
          </w:rPr>
          <w:fldChar w:fldCharType="separate"/>
        </w:r>
        <w:r w:rsidR="009D4B69">
          <w:rPr>
            <w:webHidden/>
          </w:rPr>
          <w:t>13</w:t>
        </w:r>
        <w:r w:rsidR="009D4B69">
          <w:rPr>
            <w:webHidden/>
          </w:rPr>
          <w:fldChar w:fldCharType="end"/>
        </w:r>
      </w:hyperlink>
    </w:p>
    <w:p w14:paraId="37A582A0" w14:textId="04793E78" w:rsidR="009D4B69" w:rsidRDefault="00FF16DC">
      <w:pPr>
        <w:pStyle w:val="TOC3"/>
        <w:tabs>
          <w:tab w:val="left" w:pos="709"/>
        </w:tabs>
        <w:rPr>
          <w:rFonts w:eastAsiaTheme="minorEastAsia"/>
          <w:i w:val="0"/>
          <w:iCs w:val="0"/>
          <w:noProof/>
          <w:sz w:val="22"/>
          <w:szCs w:val="22"/>
          <w:lang w:eastAsia="sk-SK"/>
        </w:rPr>
      </w:pPr>
      <w:hyperlink w:anchor="_Toc74145775" w:history="1">
        <w:r w:rsidR="009D4B69" w:rsidRPr="00C6393D">
          <w:rPr>
            <w:rStyle w:val="Hyperlink"/>
            <w:rFonts w:cs="Times New Roman"/>
            <w:noProof/>
          </w:rPr>
          <w:t>20</w:t>
        </w:r>
        <w:r w:rsidR="009D4B69">
          <w:rPr>
            <w:rFonts w:eastAsiaTheme="minorEastAsia"/>
            <w:i w:val="0"/>
            <w:iCs w:val="0"/>
            <w:noProof/>
            <w:sz w:val="22"/>
            <w:szCs w:val="22"/>
            <w:lang w:eastAsia="sk-SK"/>
          </w:rPr>
          <w:tab/>
        </w:r>
        <w:r w:rsidR="009D4B69" w:rsidRPr="00C6393D">
          <w:rPr>
            <w:rStyle w:val="Hyperlink"/>
            <w:noProof/>
          </w:rPr>
          <w:t>Spôsob predloženia ponuky</w:t>
        </w:r>
        <w:r w:rsidR="009D4B69">
          <w:rPr>
            <w:noProof/>
            <w:webHidden/>
          </w:rPr>
          <w:tab/>
        </w:r>
        <w:r w:rsidR="009D4B69">
          <w:rPr>
            <w:noProof/>
            <w:webHidden/>
          </w:rPr>
          <w:fldChar w:fldCharType="begin"/>
        </w:r>
        <w:r w:rsidR="009D4B69">
          <w:rPr>
            <w:noProof/>
            <w:webHidden/>
          </w:rPr>
          <w:instrText xml:space="preserve"> PAGEREF _Toc74145775 \h </w:instrText>
        </w:r>
        <w:r w:rsidR="009D4B69">
          <w:rPr>
            <w:noProof/>
            <w:webHidden/>
          </w:rPr>
        </w:r>
        <w:r w:rsidR="009D4B69">
          <w:rPr>
            <w:noProof/>
            <w:webHidden/>
          </w:rPr>
          <w:fldChar w:fldCharType="separate"/>
        </w:r>
        <w:r w:rsidR="009D4B69">
          <w:rPr>
            <w:noProof/>
            <w:webHidden/>
          </w:rPr>
          <w:t>13</w:t>
        </w:r>
        <w:r w:rsidR="009D4B69">
          <w:rPr>
            <w:noProof/>
            <w:webHidden/>
          </w:rPr>
          <w:fldChar w:fldCharType="end"/>
        </w:r>
      </w:hyperlink>
    </w:p>
    <w:p w14:paraId="63910CFD" w14:textId="44510587" w:rsidR="009D4B69" w:rsidRDefault="00FF16DC">
      <w:pPr>
        <w:pStyle w:val="TOC3"/>
        <w:tabs>
          <w:tab w:val="left" w:pos="709"/>
        </w:tabs>
        <w:rPr>
          <w:rFonts w:eastAsiaTheme="minorEastAsia"/>
          <w:i w:val="0"/>
          <w:iCs w:val="0"/>
          <w:noProof/>
          <w:sz w:val="22"/>
          <w:szCs w:val="22"/>
          <w:lang w:eastAsia="sk-SK"/>
        </w:rPr>
      </w:pPr>
      <w:hyperlink w:anchor="_Toc74145776" w:history="1">
        <w:r w:rsidR="009D4B69" w:rsidRPr="00C6393D">
          <w:rPr>
            <w:rStyle w:val="Hyperlink"/>
            <w:rFonts w:cs="Times New Roman"/>
            <w:noProof/>
          </w:rPr>
          <w:t>21</w:t>
        </w:r>
        <w:r w:rsidR="009D4B69">
          <w:rPr>
            <w:rFonts w:eastAsiaTheme="minorEastAsia"/>
            <w:i w:val="0"/>
            <w:iCs w:val="0"/>
            <w:noProof/>
            <w:sz w:val="22"/>
            <w:szCs w:val="22"/>
            <w:lang w:eastAsia="sk-SK"/>
          </w:rPr>
          <w:tab/>
        </w:r>
        <w:r w:rsidR="009D4B69" w:rsidRPr="00C6393D">
          <w:rPr>
            <w:rStyle w:val="Hyperlink"/>
            <w:noProof/>
          </w:rPr>
          <w:t>Miesto a lehota na predkladanie ponúk</w:t>
        </w:r>
        <w:r w:rsidR="009D4B69">
          <w:rPr>
            <w:noProof/>
            <w:webHidden/>
          </w:rPr>
          <w:tab/>
        </w:r>
        <w:r w:rsidR="009D4B69">
          <w:rPr>
            <w:noProof/>
            <w:webHidden/>
          </w:rPr>
          <w:fldChar w:fldCharType="begin"/>
        </w:r>
        <w:r w:rsidR="009D4B69">
          <w:rPr>
            <w:noProof/>
            <w:webHidden/>
          </w:rPr>
          <w:instrText xml:space="preserve"> PAGEREF _Toc74145776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4EAC3015" w14:textId="4ED05CD0" w:rsidR="009D4B69" w:rsidRDefault="00FF16DC">
      <w:pPr>
        <w:pStyle w:val="TOC3"/>
        <w:tabs>
          <w:tab w:val="left" w:pos="709"/>
        </w:tabs>
        <w:rPr>
          <w:rFonts w:eastAsiaTheme="minorEastAsia"/>
          <w:i w:val="0"/>
          <w:iCs w:val="0"/>
          <w:noProof/>
          <w:sz w:val="22"/>
          <w:szCs w:val="22"/>
          <w:lang w:eastAsia="sk-SK"/>
        </w:rPr>
      </w:pPr>
      <w:hyperlink w:anchor="_Toc74145777" w:history="1">
        <w:r w:rsidR="009D4B69" w:rsidRPr="00C6393D">
          <w:rPr>
            <w:rStyle w:val="Hyperlink"/>
            <w:rFonts w:cs="Times New Roman"/>
            <w:noProof/>
          </w:rPr>
          <w:t>22</w:t>
        </w:r>
        <w:r w:rsidR="009D4B69">
          <w:rPr>
            <w:rFonts w:eastAsiaTheme="minorEastAsia"/>
            <w:i w:val="0"/>
            <w:iCs w:val="0"/>
            <w:noProof/>
            <w:sz w:val="22"/>
            <w:szCs w:val="22"/>
            <w:lang w:eastAsia="sk-SK"/>
          </w:rPr>
          <w:tab/>
        </w:r>
        <w:r w:rsidR="009D4B69" w:rsidRPr="00C6393D">
          <w:rPr>
            <w:rStyle w:val="Hyperlink"/>
            <w:noProof/>
          </w:rPr>
          <w:t>Stiahnutie / vymazanie pôvodnej ponuky a predloženie novej ponuky</w:t>
        </w:r>
        <w:r w:rsidR="009D4B69">
          <w:rPr>
            <w:noProof/>
            <w:webHidden/>
          </w:rPr>
          <w:tab/>
        </w:r>
        <w:r w:rsidR="009D4B69">
          <w:rPr>
            <w:noProof/>
            <w:webHidden/>
          </w:rPr>
          <w:fldChar w:fldCharType="begin"/>
        </w:r>
        <w:r w:rsidR="009D4B69">
          <w:rPr>
            <w:noProof/>
            <w:webHidden/>
          </w:rPr>
          <w:instrText xml:space="preserve"> PAGEREF _Toc74145777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3EBD7E3B" w14:textId="5031E41B" w:rsidR="009D4B69" w:rsidRDefault="00FF16DC">
      <w:pPr>
        <w:pStyle w:val="TOC2"/>
        <w:rPr>
          <w:rFonts w:asciiTheme="minorHAnsi" w:eastAsiaTheme="minorEastAsia" w:hAnsiTheme="minorHAnsi" w:cstheme="minorBidi"/>
          <w:b w:val="0"/>
          <w:smallCaps w:val="0"/>
          <w:sz w:val="22"/>
          <w:szCs w:val="22"/>
          <w:lang w:eastAsia="sk-SK"/>
        </w:rPr>
      </w:pPr>
      <w:hyperlink w:anchor="_Toc74145778" w:history="1">
        <w:r w:rsidR="009D4B69" w:rsidRPr="00C6393D">
          <w:rPr>
            <w:rStyle w:val="Hyperlink"/>
          </w:rPr>
          <w:t>ODDIEL 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Otváranie a vyhodnotenie ponúk</w:t>
        </w:r>
        <w:r w:rsidR="009D4B69">
          <w:rPr>
            <w:webHidden/>
          </w:rPr>
          <w:tab/>
        </w:r>
        <w:r w:rsidR="009D4B69">
          <w:rPr>
            <w:webHidden/>
          </w:rPr>
          <w:fldChar w:fldCharType="begin"/>
        </w:r>
        <w:r w:rsidR="009D4B69">
          <w:rPr>
            <w:webHidden/>
          </w:rPr>
          <w:instrText xml:space="preserve"> PAGEREF _Toc74145778 \h </w:instrText>
        </w:r>
        <w:r w:rsidR="009D4B69">
          <w:rPr>
            <w:webHidden/>
          </w:rPr>
        </w:r>
        <w:r w:rsidR="009D4B69">
          <w:rPr>
            <w:webHidden/>
          </w:rPr>
          <w:fldChar w:fldCharType="separate"/>
        </w:r>
        <w:r w:rsidR="009D4B69">
          <w:rPr>
            <w:webHidden/>
          </w:rPr>
          <w:t>14</w:t>
        </w:r>
        <w:r w:rsidR="009D4B69">
          <w:rPr>
            <w:webHidden/>
          </w:rPr>
          <w:fldChar w:fldCharType="end"/>
        </w:r>
      </w:hyperlink>
    </w:p>
    <w:p w14:paraId="06A066CB" w14:textId="40B08116" w:rsidR="009D4B69" w:rsidRDefault="00FF16DC">
      <w:pPr>
        <w:pStyle w:val="TOC3"/>
        <w:tabs>
          <w:tab w:val="left" w:pos="709"/>
        </w:tabs>
        <w:rPr>
          <w:rFonts w:eastAsiaTheme="minorEastAsia"/>
          <w:i w:val="0"/>
          <w:iCs w:val="0"/>
          <w:noProof/>
          <w:sz w:val="22"/>
          <w:szCs w:val="22"/>
          <w:lang w:eastAsia="sk-SK"/>
        </w:rPr>
      </w:pPr>
      <w:hyperlink w:anchor="_Toc74145779" w:history="1">
        <w:r w:rsidR="009D4B69" w:rsidRPr="00C6393D">
          <w:rPr>
            <w:rStyle w:val="Hyperlink"/>
            <w:rFonts w:cs="Times New Roman"/>
            <w:noProof/>
          </w:rPr>
          <w:t>23</w:t>
        </w:r>
        <w:r w:rsidR="009D4B69">
          <w:rPr>
            <w:rFonts w:eastAsiaTheme="minorEastAsia"/>
            <w:i w:val="0"/>
            <w:iCs w:val="0"/>
            <w:noProof/>
            <w:sz w:val="22"/>
            <w:szCs w:val="22"/>
            <w:lang w:eastAsia="sk-SK"/>
          </w:rPr>
          <w:tab/>
        </w:r>
        <w:r w:rsidR="009D4B69" w:rsidRPr="00C6393D">
          <w:rPr>
            <w:rStyle w:val="Hyperlink"/>
            <w:noProof/>
          </w:rPr>
          <w:t>Otváranie ponúk</w:t>
        </w:r>
        <w:r w:rsidR="009D4B69">
          <w:rPr>
            <w:noProof/>
            <w:webHidden/>
          </w:rPr>
          <w:tab/>
        </w:r>
        <w:r w:rsidR="009D4B69">
          <w:rPr>
            <w:noProof/>
            <w:webHidden/>
          </w:rPr>
          <w:fldChar w:fldCharType="begin"/>
        </w:r>
        <w:r w:rsidR="009D4B69">
          <w:rPr>
            <w:noProof/>
            <w:webHidden/>
          </w:rPr>
          <w:instrText xml:space="preserve"> PAGEREF _Toc74145779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5294268D" w14:textId="6847FB1B" w:rsidR="009D4B69" w:rsidRDefault="00FF16DC">
      <w:pPr>
        <w:pStyle w:val="TOC3"/>
        <w:tabs>
          <w:tab w:val="left" w:pos="709"/>
        </w:tabs>
        <w:rPr>
          <w:rFonts w:eastAsiaTheme="minorEastAsia"/>
          <w:i w:val="0"/>
          <w:iCs w:val="0"/>
          <w:noProof/>
          <w:sz w:val="22"/>
          <w:szCs w:val="22"/>
          <w:lang w:eastAsia="sk-SK"/>
        </w:rPr>
      </w:pPr>
      <w:hyperlink w:anchor="_Toc74145780" w:history="1">
        <w:r w:rsidR="009D4B69" w:rsidRPr="00C6393D">
          <w:rPr>
            <w:rStyle w:val="Hyperlink"/>
            <w:rFonts w:cs="Times New Roman"/>
            <w:noProof/>
          </w:rPr>
          <w:t>24</w:t>
        </w:r>
        <w:r w:rsidR="009D4B69">
          <w:rPr>
            <w:rFonts w:eastAsiaTheme="minorEastAsia"/>
            <w:i w:val="0"/>
            <w:iCs w:val="0"/>
            <w:noProof/>
            <w:sz w:val="22"/>
            <w:szCs w:val="22"/>
            <w:lang w:eastAsia="sk-SK"/>
          </w:rPr>
          <w:tab/>
        </w:r>
        <w:r w:rsidR="009D4B69" w:rsidRPr="00C6393D">
          <w:rPr>
            <w:rStyle w:val="Hyperlink"/>
            <w:noProof/>
          </w:rPr>
          <w:t>Vyhodnotenie splnenia podmienok účasti, vysvetľovanie a vyhodnocovanie ponúk</w:t>
        </w:r>
        <w:r w:rsidR="009D4B69">
          <w:rPr>
            <w:noProof/>
            <w:webHidden/>
          </w:rPr>
          <w:tab/>
        </w:r>
        <w:r w:rsidR="009D4B69">
          <w:rPr>
            <w:noProof/>
            <w:webHidden/>
          </w:rPr>
          <w:fldChar w:fldCharType="begin"/>
        </w:r>
        <w:r w:rsidR="009D4B69">
          <w:rPr>
            <w:noProof/>
            <w:webHidden/>
          </w:rPr>
          <w:instrText xml:space="preserve"> PAGEREF _Toc74145780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897E0E4" w14:textId="64C95AE8" w:rsidR="009D4B69" w:rsidRDefault="00FF16DC">
      <w:pPr>
        <w:pStyle w:val="TOC3"/>
        <w:tabs>
          <w:tab w:val="left" w:pos="709"/>
        </w:tabs>
        <w:rPr>
          <w:rFonts w:eastAsiaTheme="minorEastAsia"/>
          <w:i w:val="0"/>
          <w:iCs w:val="0"/>
          <w:noProof/>
          <w:sz w:val="22"/>
          <w:szCs w:val="22"/>
          <w:lang w:eastAsia="sk-SK"/>
        </w:rPr>
      </w:pPr>
      <w:hyperlink w:anchor="_Toc74145781" w:history="1">
        <w:r w:rsidR="009D4B69" w:rsidRPr="00C6393D">
          <w:rPr>
            <w:rStyle w:val="Hyperlink"/>
            <w:rFonts w:cs="Times New Roman"/>
            <w:noProof/>
          </w:rPr>
          <w:t>25</w:t>
        </w:r>
        <w:r w:rsidR="009D4B69">
          <w:rPr>
            <w:rFonts w:eastAsiaTheme="minorEastAsia"/>
            <w:i w:val="0"/>
            <w:iCs w:val="0"/>
            <w:noProof/>
            <w:sz w:val="22"/>
            <w:szCs w:val="22"/>
            <w:lang w:eastAsia="sk-SK"/>
          </w:rPr>
          <w:tab/>
        </w:r>
        <w:r w:rsidR="009D4B69" w:rsidRPr="00C6393D">
          <w:rPr>
            <w:rStyle w:val="Hyperlink"/>
            <w:noProof/>
          </w:rPr>
          <w:t>Dôvernosť procesu Verejného obstarávania</w:t>
        </w:r>
        <w:r w:rsidR="009D4B69">
          <w:rPr>
            <w:noProof/>
            <w:webHidden/>
          </w:rPr>
          <w:tab/>
        </w:r>
        <w:r w:rsidR="009D4B69">
          <w:rPr>
            <w:noProof/>
            <w:webHidden/>
          </w:rPr>
          <w:fldChar w:fldCharType="begin"/>
        </w:r>
        <w:r w:rsidR="009D4B69">
          <w:rPr>
            <w:noProof/>
            <w:webHidden/>
          </w:rPr>
          <w:instrText xml:space="preserve"> PAGEREF _Toc74145781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59B535D" w14:textId="7B6576D2" w:rsidR="009D4B69" w:rsidRDefault="00FF16DC">
      <w:pPr>
        <w:pStyle w:val="TOC2"/>
        <w:rPr>
          <w:rFonts w:asciiTheme="minorHAnsi" w:eastAsiaTheme="minorEastAsia" w:hAnsiTheme="minorHAnsi" w:cstheme="minorBidi"/>
          <w:b w:val="0"/>
          <w:smallCaps w:val="0"/>
          <w:sz w:val="22"/>
          <w:szCs w:val="22"/>
          <w:lang w:eastAsia="sk-SK"/>
        </w:rPr>
      </w:pPr>
      <w:hyperlink w:anchor="_Toc74145782" w:history="1">
        <w:r w:rsidR="009D4B69" w:rsidRPr="00C6393D">
          <w:rPr>
            <w:rStyle w:val="Hyperlink"/>
          </w:rPr>
          <w:t>ODDIEL VI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Prijatie ponuky a</w:t>
        </w:r>
        <w:r w:rsidR="009D4B69" w:rsidRPr="00C6393D">
          <w:rPr>
            <w:rStyle w:val="Hyperlink"/>
            <w:rFonts w:cs="Calibri"/>
          </w:rPr>
          <w:t> </w:t>
        </w:r>
        <w:r w:rsidR="009D4B69" w:rsidRPr="00C6393D">
          <w:rPr>
            <w:rStyle w:val="Hyperlink"/>
          </w:rPr>
          <w:t>uzavretie zmluvy</w:t>
        </w:r>
        <w:r w:rsidR="009D4B69">
          <w:rPr>
            <w:webHidden/>
          </w:rPr>
          <w:tab/>
        </w:r>
        <w:r w:rsidR="009D4B69">
          <w:rPr>
            <w:webHidden/>
          </w:rPr>
          <w:fldChar w:fldCharType="begin"/>
        </w:r>
        <w:r w:rsidR="009D4B69">
          <w:rPr>
            <w:webHidden/>
          </w:rPr>
          <w:instrText xml:space="preserve"> PAGEREF _Toc74145782 \h </w:instrText>
        </w:r>
        <w:r w:rsidR="009D4B69">
          <w:rPr>
            <w:webHidden/>
          </w:rPr>
        </w:r>
        <w:r w:rsidR="009D4B69">
          <w:rPr>
            <w:webHidden/>
          </w:rPr>
          <w:fldChar w:fldCharType="separate"/>
        </w:r>
        <w:r w:rsidR="009D4B69">
          <w:rPr>
            <w:webHidden/>
          </w:rPr>
          <w:t>16</w:t>
        </w:r>
        <w:r w:rsidR="009D4B69">
          <w:rPr>
            <w:webHidden/>
          </w:rPr>
          <w:fldChar w:fldCharType="end"/>
        </w:r>
      </w:hyperlink>
    </w:p>
    <w:p w14:paraId="02D9C3AC" w14:textId="009E48FF" w:rsidR="009D4B69" w:rsidRDefault="00FF16DC">
      <w:pPr>
        <w:pStyle w:val="TOC3"/>
        <w:tabs>
          <w:tab w:val="left" w:pos="709"/>
        </w:tabs>
        <w:rPr>
          <w:rFonts w:eastAsiaTheme="minorEastAsia"/>
          <w:i w:val="0"/>
          <w:iCs w:val="0"/>
          <w:noProof/>
          <w:sz w:val="22"/>
          <w:szCs w:val="22"/>
          <w:lang w:eastAsia="sk-SK"/>
        </w:rPr>
      </w:pPr>
      <w:hyperlink w:anchor="_Toc74145783" w:history="1">
        <w:r w:rsidR="009D4B69" w:rsidRPr="00C6393D">
          <w:rPr>
            <w:rStyle w:val="Hyperlink"/>
            <w:rFonts w:cs="Times New Roman"/>
            <w:noProof/>
          </w:rPr>
          <w:t>26</w:t>
        </w:r>
        <w:r w:rsidR="009D4B69">
          <w:rPr>
            <w:rFonts w:eastAsiaTheme="minorEastAsia"/>
            <w:i w:val="0"/>
            <w:iCs w:val="0"/>
            <w:noProof/>
            <w:sz w:val="22"/>
            <w:szCs w:val="22"/>
            <w:lang w:eastAsia="sk-SK"/>
          </w:rPr>
          <w:tab/>
        </w:r>
        <w:r w:rsidR="009D4B69" w:rsidRPr="00C6393D">
          <w:rPr>
            <w:rStyle w:val="Hyperlink"/>
            <w:noProof/>
          </w:rPr>
          <w:t>Vyhodnotenie splnenia podmienok účasti úspešného uchádzača a informácia o výsledku hodnotenia ponúk</w:t>
        </w:r>
        <w:r w:rsidR="009D4B69">
          <w:rPr>
            <w:noProof/>
            <w:webHidden/>
          </w:rPr>
          <w:tab/>
        </w:r>
        <w:r w:rsidR="009D4B69">
          <w:rPr>
            <w:noProof/>
            <w:webHidden/>
          </w:rPr>
          <w:fldChar w:fldCharType="begin"/>
        </w:r>
        <w:r w:rsidR="009D4B69">
          <w:rPr>
            <w:noProof/>
            <w:webHidden/>
          </w:rPr>
          <w:instrText xml:space="preserve"> PAGEREF _Toc74145783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77344964" w14:textId="7C8500AD" w:rsidR="009D4B69" w:rsidRDefault="00FF16DC">
      <w:pPr>
        <w:pStyle w:val="TOC3"/>
        <w:tabs>
          <w:tab w:val="left" w:pos="709"/>
        </w:tabs>
        <w:rPr>
          <w:rFonts w:eastAsiaTheme="minorEastAsia"/>
          <w:i w:val="0"/>
          <w:iCs w:val="0"/>
          <w:noProof/>
          <w:sz w:val="22"/>
          <w:szCs w:val="22"/>
          <w:lang w:eastAsia="sk-SK"/>
        </w:rPr>
      </w:pPr>
      <w:hyperlink w:anchor="_Toc74145784" w:history="1">
        <w:r w:rsidR="009D4B69" w:rsidRPr="00C6393D">
          <w:rPr>
            <w:rStyle w:val="Hyperlink"/>
            <w:rFonts w:cs="Times New Roman"/>
            <w:noProof/>
          </w:rPr>
          <w:t>27</w:t>
        </w:r>
        <w:r w:rsidR="009D4B69">
          <w:rPr>
            <w:rFonts w:eastAsiaTheme="minorEastAsia"/>
            <w:i w:val="0"/>
            <w:iCs w:val="0"/>
            <w:noProof/>
            <w:sz w:val="22"/>
            <w:szCs w:val="22"/>
            <w:lang w:eastAsia="sk-SK"/>
          </w:rPr>
          <w:tab/>
        </w:r>
        <w:r w:rsidR="009D4B69" w:rsidRPr="00C6393D">
          <w:rPr>
            <w:rStyle w:val="Hyperlink"/>
            <w:noProof/>
          </w:rPr>
          <w:t>Uzavretie zmluvy</w:t>
        </w:r>
        <w:r w:rsidR="009D4B69">
          <w:rPr>
            <w:noProof/>
            <w:webHidden/>
          </w:rPr>
          <w:tab/>
        </w:r>
        <w:r w:rsidR="009D4B69">
          <w:rPr>
            <w:noProof/>
            <w:webHidden/>
          </w:rPr>
          <w:fldChar w:fldCharType="begin"/>
        </w:r>
        <w:r w:rsidR="009D4B69">
          <w:rPr>
            <w:noProof/>
            <w:webHidden/>
          </w:rPr>
          <w:instrText xml:space="preserve"> PAGEREF _Toc74145784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2BF06C1B" w14:textId="628D453E" w:rsidR="009D4B69" w:rsidRDefault="00FF16DC">
      <w:pPr>
        <w:pStyle w:val="TOC1"/>
        <w:rPr>
          <w:rFonts w:asciiTheme="minorHAnsi" w:eastAsiaTheme="minorEastAsia" w:hAnsiTheme="minorHAnsi" w:cstheme="minorBidi"/>
          <w:b w:val="0"/>
          <w:bCs w:val="0"/>
          <w:caps w:val="0"/>
          <w:sz w:val="22"/>
          <w:szCs w:val="22"/>
          <w:lang w:eastAsia="sk-SK"/>
        </w:rPr>
      </w:pPr>
      <w:hyperlink w:anchor="_Toc74145785" w:history="1">
        <w:r w:rsidR="009D4B69" w:rsidRPr="00C6393D">
          <w:rPr>
            <w:rStyle w:val="Hyperlink"/>
          </w:rPr>
          <w:t>ČASŤ B</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Opis predmetu zákazky</w:t>
        </w:r>
        <w:r w:rsidR="009D4B69">
          <w:rPr>
            <w:webHidden/>
          </w:rPr>
          <w:tab/>
        </w:r>
        <w:r w:rsidR="009D4B69">
          <w:rPr>
            <w:webHidden/>
          </w:rPr>
          <w:fldChar w:fldCharType="begin"/>
        </w:r>
        <w:r w:rsidR="009D4B69">
          <w:rPr>
            <w:webHidden/>
          </w:rPr>
          <w:instrText xml:space="preserve"> PAGEREF _Toc74145785 \h </w:instrText>
        </w:r>
        <w:r w:rsidR="009D4B69">
          <w:rPr>
            <w:webHidden/>
          </w:rPr>
        </w:r>
        <w:r w:rsidR="009D4B69">
          <w:rPr>
            <w:webHidden/>
          </w:rPr>
          <w:fldChar w:fldCharType="separate"/>
        </w:r>
        <w:r w:rsidR="009D4B69">
          <w:rPr>
            <w:webHidden/>
          </w:rPr>
          <w:t>18</w:t>
        </w:r>
        <w:r w:rsidR="009D4B69">
          <w:rPr>
            <w:webHidden/>
          </w:rPr>
          <w:fldChar w:fldCharType="end"/>
        </w:r>
      </w:hyperlink>
    </w:p>
    <w:p w14:paraId="41700C12" w14:textId="6C0FC580" w:rsidR="009D4B69" w:rsidRDefault="00FF16DC">
      <w:pPr>
        <w:pStyle w:val="TOC3"/>
        <w:rPr>
          <w:rFonts w:eastAsiaTheme="minorEastAsia"/>
          <w:i w:val="0"/>
          <w:iCs w:val="0"/>
          <w:noProof/>
          <w:sz w:val="22"/>
          <w:szCs w:val="22"/>
          <w:lang w:eastAsia="sk-SK"/>
        </w:rPr>
      </w:pPr>
      <w:hyperlink w:anchor="_Toc7414578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Základný účel obstarania predmetu zákazky</w:t>
        </w:r>
        <w:r w:rsidR="009D4B69">
          <w:rPr>
            <w:noProof/>
            <w:webHidden/>
          </w:rPr>
          <w:tab/>
        </w:r>
        <w:r w:rsidR="009D4B69">
          <w:rPr>
            <w:noProof/>
            <w:webHidden/>
          </w:rPr>
          <w:fldChar w:fldCharType="begin"/>
        </w:r>
        <w:r w:rsidR="009D4B69">
          <w:rPr>
            <w:noProof/>
            <w:webHidden/>
          </w:rPr>
          <w:instrText xml:space="preserve"> PAGEREF _Toc74145786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028BD43A" w14:textId="78CACDAA" w:rsidR="009D4B69" w:rsidRDefault="00FF16DC">
      <w:pPr>
        <w:pStyle w:val="TOC3"/>
        <w:rPr>
          <w:rFonts w:eastAsiaTheme="minorEastAsia"/>
          <w:i w:val="0"/>
          <w:iCs w:val="0"/>
          <w:noProof/>
          <w:sz w:val="22"/>
          <w:szCs w:val="22"/>
          <w:lang w:eastAsia="sk-SK"/>
        </w:rPr>
      </w:pPr>
      <w:hyperlink w:anchor="_Toc7414578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Základný opis predmetu zákazky</w:t>
        </w:r>
        <w:r w:rsidR="009D4B69">
          <w:rPr>
            <w:noProof/>
            <w:webHidden/>
          </w:rPr>
          <w:tab/>
        </w:r>
        <w:r w:rsidR="009D4B69">
          <w:rPr>
            <w:noProof/>
            <w:webHidden/>
          </w:rPr>
          <w:fldChar w:fldCharType="begin"/>
        </w:r>
        <w:r w:rsidR="009D4B69">
          <w:rPr>
            <w:noProof/>
            <w:webHidden/>
          </w:rPr>
          <w:instrText xml:space="preserve"> PAGEREF _Toc74145787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495965B3" w14:textId="3AC67CD9" w:rsidR="009D4B69" w:rsidRDefault="00FF16DC">
      <w:pPr>
        <w:pStyle w:val="TOC3"/>
        <w:rPr>
          <w:rFonts w:eastAsiaTheme="minorEastAsia"/>
          <w:i w:val="0"/>
          <w:iCs w:val="0"/>
          <w:noProof/>
          <w:sz w:val="22"/>
          <w:szCs w:val="22"/>
          <w:lang w:eastAsia="sk-SK"/>
        </w:rPr>
      </w:pPr>
      <w:hyperlink w:anchor="_Toc74145788"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Charakteristika súčasného stavu energetického hospodárstva</w:t>
        </w:r>
        <w:r w:rsidR="009D4B69">
          <w:rPr>
            <w:noProof/>
            <w:webHidden/>
          </w:rPr>
          <w:tab/>
        </w:r>
        <w:r w:rsidR="009D4B69">
          <w:rPr>
            <w:noProof/>
            <w:webHidden/>
          </w:rPr>
          <w:fldChar w:fldCharType="begin"/>
        </w:r>
        <w:r w:rsidR="009D4B69">
          <w:rPr>
            <w:noProof/>
            <w:webHidden/>
          </w:rPr>
          <w:instrText xml:space="preserve"> PAGEREF _Toc74145788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059F5974" w14:textId="72F8B0F6" w:rsidR="009D4B69" w:rsidRDefault="00FF16DC">
      <w:pPr>
        <w:pStyle w:val="TOC3"/>
        <w:rPr>
          <w:rFonts w:eastAsiaTheme="minorEastAsia"/>
          <w:i w:val="0"/>
          <w:iCs w:val="0"/>
          <w:noProof/>
          <w:sz w:val="22"/>
          <w:szCs w:val="22"/>
          <w:lang w:eastAsia="sk-SK"/>
        </w:rPr>
      </w:pPr>
      <w:hyperlink w:anchor="_Toc74145789"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Požiadavky na rozsah realizácie predmetu zákazky a rozsah opatrení</w:t>
        </w:r>
        <w:r w:rsidR="009D4B69">
          <w:rPr>
            <w:noProof/>
            <w:webHidden/>
          </w:rPr>
          <w:tab/>
        </w:r>
        <w:r w:rsidR="009D4B69">
          <w:rPr>
            <w:noProof/>
            <w:webHidden/>
          </w:rPr>
          <w:fldChar w:fldCharType="begin"/>
        </w:r>
        <w:r w:rsidR="009D4B69">
          <w:rPr>
            <w:noProof/>
            <w:webHidden/>
          </w:rPr>
          <w:instrText xml:space="preserve"> PAGEREF _Toc74145789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4D375DF4" w14:textId="0FE038E7" w:rsidR="009D4B69" w:rsidRDefault="00FF16DC">
      <w:pPr>
        <w:pStyle w:val="TOC3"/>
        <w:rPr>
          <w:rFonts w:eastAsiaTheme="minorEastAsia"/>
          <w:i w:val="0"/>
          <w:iCs w:val="0"/>
          <w:noProof/>
          <w:sz w:val="22"/>
          <w:szCs w:val="22"/>
          <w:lang w:eastAsia="sk-SK"/>
        </w:rPr>
      </w:pPr>
      <w:hyperlink w:anchor="_Toc74145790"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Požiadavky na garanciu a výšku úspor</w:t>
        </w:r>
        <w:r w:rsidR="009D4B69">
          <w:rPr>
            <w:noProof/>
            <w:webHidden/>
          </w:rPr>
          <w:tab/>
        </w:r>
        <w:r w:rsidR="009D4B69">
          <w:rPr>
            <w:noProof/>
            <w:webHidden/>
          </w:rPr>
          <w:fldChar w:fldCharType="begin"/>
        </w:r>
        <w:r w:rsidR="009D4B69">
          <w:rPr>
            <w:noProof/>
            <w:webHidden/>
          </w:rPr>
          <w:instrText xml:space="preserve"> PAGEREF _Toc74145790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601C36ED" w14:textId="430FD832" w:rsidR="009D4B69" w:rsidRDefault="00FF16DC">
      <w:pPr>
        <w:pStyle w:val="TOC3"/>
        <w:rPr>
          <w:rFonts w:eastAsiaTheme="minorEastAsia"/>
          <w:i w:val="0"/>
          <w:iCs w:val="0"/>
          <w:noProof/>
          <w:sz w:val="22"/>
          <w:szCs w:val="22"/>
          <w:lang w:eastAsia="sk-SK"/>
        </w:rPr>
      </w:pPr>
      <w:hyperlink w:anchor="_Toc74145791"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Súvisiace plnenia</w:t>
        </w:r>
        <w:r w:rsidR="009D4B69">
          <w:rPr>
            <w:noProof/>
            <w:webHidden/>
          </w:rPr>
          <w:tab/>
        </w:r>
        <w:r w:rsidR="009D4B69">
          <w:rPr>
            <w:noProof/>
            <w:webHidden/>
          </w:rPr>
          <w:fldChar w:fldCharType="begin"/>
        </w:r>
        <w:r w:rsidR="009D4B69">
          <w:rPr>
            <w:noProof/>
            <w:webHidden/>
          </w:rPr>
          <w:instrText xml:space="preserve"> PAGEREF _Toc74145791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5740168" w14:textId="1622CF10" w:rsidR="009D4B69" w:rsidRDefault="00FF16DC">
      <w:pPr>
        <w:pStyle w:val="TOC3"/>
        <w:rPr>
          <w:rFonts w:eastAsiaTheme="minorEastAsia"/>
          <w:i w:val="0"/>
          <w:iCs w:val="0"/>
          <w:noProof/>
          <w:sz w:val="22"/>
          <w:szCs w:val="22"/>
          <w:lang w:eastAsia="sk-SK"/>
        </w:rPr>
      </w:pPr>
      <w:hyperlink w:anchor="_Toc74145792"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Záruka za zariadenia a garancia úspory energie</w:t>
        </w:r>
        <w:r w:rsidR="009D4B69">
          <w:rPr>
            <w:noProof/>
            <w:webHidden/>
          </w:rPr>
          <w:tab/>
        </w:r>
        <w:r w:rsidR="009D4B69">
          <w:rPr>
            <w:noProof/>
            <w:webHidden/>
          </w:rPr>
          <w:fldChar w:fldCharType="begin"/>
        </w:r>
        <w:r w:rsidR="009D4B69">
          <w:rPr>
            <w:noProof/>
            <w:webHidden/>
          </w:rPr>
          <w:instrText xml:space="preserve"> PAGEREF _Toc74145792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E66CE6B" w14:textId="6784F72A" w:rsidR="009D4B69" w:rsidRDefault="00FF16DC">
      <w:pPr>
        <w:pStyle w:val="TOC3"/>
        <w:rPr>
          <w:rFonts w:eastAsiaTheme="minorEastAsia"/>
          <w:i w:val="0"/>
          <w:iCs w:val="0"/>
          <w:noProof/>
          <w:sz w:val="22"/>
          <w:szCs w:val="22"/>
          <w:lang w:eastAsia="sk-SK"/>
        </w:rPr>
      </w:pPr>
      <w:hyperlink w:anchor="_Toc74145793"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Miesto realizácie predmetu zákazky</w:t>
        </w:r>
        <w:r w:rsidR="009D4B69">
          <w:rPr>
            <w:noProof/>
            <w:webHidden/>
          </w:rPr>
          <w:tab/>
        </w:r>
        <w:r w:rsidR="009D4B69">
          <w:rPr>
            <w:noProof/>
            <w:webHidden/>
          </w:rPr>
          <w:fldChar w:fldCharType="begin"/>
        </w:r>
        <w:r w:rsidR="009D4B69">
          <w:rPr>
            <w:noProof/>
            <w:webHidden/>
          </w:rPr>
          <w:instrText xml:space="preserve"> PAGEREF _Toc74145793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0909BE55" w14:textId="753C72F6" w:rsidR="009D4B69" w:rsidRDefault="00FF16DC">
      <w:pPr>
        <w:pStyle w:val="TOC3"/>
        <w:rPr>
          <w:rFonts w:eastAsiaTheme="minorEastAsia"/>
          <w:i w:val="0"/>
          <w:iCs w:val="0"/>
          <w:noProof/>
          <w:sz w:val="22"/>
          <w:szCs w:val="22"/>
          <w:lang w:eastAsia="sk-SK"/>
        </w:rPr>
      </w:pPr>
      <w:hyperlink w:anchor="_Toc74145794"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Termín realizácie predmetu zákazky</w:t>
        </w:r>
        <w:r w:rsidR="009D4B69">
          <w:rPr>
            <w:noProof/>
            <w:webHidden/>
          </w:rPr>
          <w:tab/>
        </w:r>
        <w:r w:rsidR="009D4B69">
          <w:rPr>
            <w:noProof/>
            <w:webHidden/>
          </w:rPr>
          <w:fldChar w:fldCharType="begin"/>
        </w:r>
        <w:r w:rsidR="009D4B69">
          <w:rPr>
            <w:noProof/>
            <w:webHidden/>
          </w:rPr>
          <w:instrText xml:space="preserve"> PAGEREF _Toc74145794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55D78617" w14:textId="1DBC6D21" w:rsidR="009D4B69" w:rsidRDefault="00FF16DC">
      <w:pPr>
        <w:pStyle w:val="TOC3"/>
        <w:tabs>
          <w:tab w:val="left" w:pos="709"/>
        </w:tabs>
        <w:rPr>
          <w:rFonts w:eastAsiaTheme="minorEastAsia"/>
          <w:i w:val="0"/>
          <w:iCs w:val="0"/>
          <w:noProof/>
          <w:sz w:val="22"/>
          <w:szCs w:val="22"/>
          <w:lang w:eastAsia="sk-SK"/>
        </w:rPr>
      </w:pPr>
      <w:hyperlink w:anchor="_Toc74145795"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Ďalšie požiadavky na realizáciu predmetu zákazky</w:t>
        </w:r>
        <w:r w:rsidR="009D4B69">
          <w:rPr>
            <w:noProof/>
            <w:webHidden/>
          </w:rPr>
          <w:tab/>
        </w:r>
        <w:r w:rsidR="009D4B69">
          <w:rPr>
            <w:noProof/>
            <w:webHidden/>
          </w:rPr>
          <w:fldChar w:fldCharType="begin"/>
        </w:r>
        <w:r w:rsidR="009D4B69">
          <w:rPr>
            <w:noProof/>
            <w:webHidden/>
          </w:rPr>
          <w:instrText xml:space="preserve"> PAGEREF _Toc74145795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483FF792" w14:textId="4E8C06F5" w:rsidR="009D4B69" w:rsidRDefault="00FF16DC">
      <w:pPr>
        <w:pStyle w:val="TOC1"/>
        <w:rPr>
          <w:rFonts w:asciiTheme="minorHAnsi" w:eastAsiaTheme="minorEastAsia" w:hAnsiTheme="minorHAnsi" w:cstheme="minorBidi"/>
          <w:b w:val="0"/>
          <w:bCs w:val="0"/>
          <w:caps w:val="0"/>
          <w:sz w:val="22"/>
          <w:szCs w:val="22"/>
          <w:lang w:eastAsia="sk-SK"/>
        </w:rPr>
      </w:pPr>
      <w:hyperlink w:anchor="_Toc74145796" w:history="1">
        <w:r w:rsidR="009D4B69" w:rsidRPr="00C6393D">
          <w:rPr>
            <w:rStyle w:val="Hyperlink"/>
          </w:rPr>
          <w:t>ČASŤ C</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Spôsob určenia ceny</w:t>
        </w:r>
        <w:r w:rsidR="009D4B69">
          <w:rPr>
            <w:webHidden/>
          </w:rPr>
          <w:tab/>
        </w:r>
        <w:r w:rsidR="009D4B69">
          <w:rPr>
            <w:webHidden/>
          </w:rPr>
          <w:fldChar w:fldCharType="begin"/>
        </w:r>
        <w:r w:rsidR="009D4B69">
          <w:rPr>
            <w:webHidden/>
          </w:rPr>
          <w:instrText xml:space="preserve"> PAGEREF _Toc74145796 \h </w:instrText>
        </w:r>
        <w:r w:rsidR="009D4B69">
          <w:rPr>
            <w:webHidden/>
          </w:rPr>
        </w:r>
        <w:r w:rsidR="009D4B69">
          <w:rPr>
            <w:webHidden/>
          </w:rPr>
          <w:fldChar w:fldCharType="separate"/>
        </w:r>
        <w:r w:rsidR="009D4B69">
          <w:rPr>
            <w:webHidden/>
          </w:rPr>
          <w:t>23</w:t>
        </w:r>
        <w:r w:rsidR="009D4B69">
          <w:rPr>
            <w:webHidden/>
          </w:rPr>
          <w:fldChar w:fldCharType="end"/>
        </w:r>
      </w:hyperlink>
    </w:p>
    <w:p w14:paraId="5909865C" w14:textId="657FA8FF" w:rsidR="009D4B69" w:rsidRDefault="00FF16DC">
      <w:pPr>
        <w:pStyle w:val="TOC3"/>
        <w:rPr>
          <w:rFonts w:eastAsiaTheme="minorEastAsia"/>
          <w:i w:val="0"/>
          <w:iCs w:val="0"/>
          <w:noProof/>
          <w:sz w:val="22"/>
          <w:szCs w:val="22"/>
          <w:lang w:eastAsia="sk-SK"/>
        </w:rPr>
      </w:pPr>
      <w:hyperlink w:anchor="_Toc74145797"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Stanovenie ceny za predmet zákazky</w:t>
        </w:r>
        <w:r w:rsidR="009D4B69">
          <w:rPr>
            <w:noProof/>
            <w:webHidden/>
          </w:rPr>
          <w:tab/>
        </w:r>
        <w:r w:rsidR="009D4B69">
          <w:rPr>
            <w:noProof/>
            <w:webHidden/>
          </w:rPr>
          <w:fldChar w:fldCharType="begin"/>
        </w:r>
        <w:r w:rsidR="009D4B69">
          <w:rPr>
            <w:noProof/>
            <w:webHidden/>
          </w:rPr>
          <w:instrText xml:space="preserve"> PAGEREF _Toc74145797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D746DF5" w14:textId="6A80460E" w:rsidR="009D4B69" w:rsidRDefault="00FF16DC">
      <w:pPr>
        <w:pStyle w:val="TOC3"/>
        <w:rPr>
          <w:rFonts w:eastAsiaTheme="minorEastAsia"/>
          <w:i w:val="0"/>
          <w:iCs w:val="0"/>
          <w:noProof/>
          <w:sz w:val="22"/>
          <w:szCs w:val="22"/>
          <w:lang w:eastAsia="sk-SK"/>
        </w:rPr>
      </w:pPr>
      <w:hyperlink w:anchor="_Toc74145798"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Predloženie ceny za predmet zákazky</w:t>
        </w:r>
        <w:r w:rsidR="009D4B69">
          <w:rPr>
            <w:noProof/>
            <w:webHidden/>
          </w:rPr>
          <w:tab/>
        </w:r>
        <w:r w:rsidR="009D4B69">
          <w:rPr>
            <w:noProof/>
            <w:webHidden/>
          </w:rPr>
          <w:fldChar w:fldCharType="begin"/>
        </w:r>
        <w:r w:rsidR="009D4B69">
          <w:rPr>
            <w:noProof/>
            <w:webHidden/>
          </w:rPr>
          <w:instrText xml:space="preserve"> PAGEREF _Toc74145798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6AB377B" w14:textId="089E8F5B" w:rsidR="009D4B69" w:rsidRDefault="00FF16DC">
      <w:pPr>
        <w:pStyle w:val="TOC1"/>
        <w:rPr>
          <w:rFonts w:asciiTheme="minorHAnsi" w:eastAsiaTheme="minorEastAsia" w:hAnsiTheme="minorHAnsi" w:cstheme="minorBidi"/>
          <w:b w:val="0"/>
          <w:bCs w:val="0"/>
          <w:caps w:val="0"/>
          <w:sz w:val="22"/>
          <w:szCs w:val="22"/>
          <w:lang w:eastAsia="sk-SK"/>
        </w:rPr>
      </w:pPr>
      <w:hyperlink w:anchor="_Toc74145799" w:history="1">
        <w:r w:rsidR="009D4B69" w:rsidRPr="00C6393D">
          <w:rPr>
            <w:rStyle w:val="Hyperlink"/>
          </w:rPr>
          <w:t>ČASŤ D</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Obchodné podmienky</w:t>
        </w:r>
        <w:r w:rsidR="009D4B69">
          <w:rPr>
            <w:webHidden/>
          </w:rPr>
          <w:tab/>
        </w:r>
        <w:r w:rsidR="009D4B69">
          <w:rPr>
            <w:webHidden/>
          </w:rPr>
          <w:fldChar w:fldCharType="begin"/>
        </w:r>
        <w:r w:rsidR="009D4B69">
          <w:rPr>
            <w:webHidden/>
          </w:rPr>
          <w:instrText xml:space="preserve"> PAGEREF _Toc74145799 \h </w:instrText>
        </w:r>
        <w:r w:rsidR="009D4B69">
          <w:rPr>
            <w:webHidden/>
          </w:rPr>
        </w:r>
        <w:r w:rsidR="009D4B69">
          <w:rPr>
            <w:webHidden/>
          </w:rPr>
          <w:fldChar w:fldCharType="separate"/>
        </w:r>
        <w:r w:rsidR="009D4B69">
          <w:rPr>
            <w:webHidden/>
          </w:rPr>
          <w:t>24</w:t>
        </w:r>
        <w:r w:rsidR="009D4B69">
          <w:rPr>
            <w:webHidden/>
          </w:rPr>
          <w:fldChar w:fldCharType="end"/>
        </w:r>
      </w:hyperlink>
    </w:p>
    <w:p w14:paraId="017C3D9C" w14:textId="185803E5" w:rsidR="009D4B69" w:rsidRDefault="00FF16DC">
      <w:pPr>
        <w:pStyle w:val="TOC3"/>
        <w:rPr>
          <w:rFonts w:eastAsiaTheme="minorEastAsia"/>
          <w:i w:val="0"/>
          <w:iCs w:val="0"/>
          <w:noProof/>
          <w:sz w:val="22"/>
          <w:szCs w:val="22"/>
          <w:lang w:eastAsia="sk-SK"/>
        </w:rPr>
      </w:pPr>
      <w:hyperlink w:anchor="_Toc74145800"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Podmienky uzatvorenia zmluvy</w:t>
        </w:r>
        <w:r w:rsidR="009D4B69">
          <w:rPr>
            <w:noProof/>
            <w:webHidden/>
          </w:rPr>
          <w:tab/>
        </w:r>
        <w:r w:rsidR="009D4B69">
          <w:rPr>
            <w:noProof/>
            <w:webHidden/>
          </w:rPr>
          <w:fldChar w:fldCharType="begin"/>
        </w:r>
        <w:r w:rsidR="009D4B69">
          <w:rPr>
            <w:noProof/>
            <w:webHidden/>
          </w:rPr>
          <w:instrText xml:space="preserve"> PAGEREF _Toc74145800 \h </w:instrText>
        </w:r>
        <w:r w:rsidR="009D4B69">
          <w:rPr>
            <w:noProof/>
            <w:webHidden/>
          </w:rPr>
        </w:r>
        <w:r w:rsidR="009D4B69">
          <w:rPr>
            <w:noProof/>
            <w:webHidden/>
          </w:rPr>
          <w:fldChar w:fldCharType="separate"/>
        </w:r>
        <w:r w:rsidR="009D4B69">
          <w:rPr>
            <w:noProof/>
            <w:webHidden/>
          </w:rPr>
          <w:t>24</w:t>
        </w:r>
        <w:r w:rsidR="009D4B69">
          <w:rPr>
            <w:noProof/>
            <w:webHidden/>
          </w:rPr>
          <w:fldChar w:fldCharType="end"/>
        </w:r>
      </w:hyperlink>
    </w:p>
    <w:p w14:paraId="16542792" w14:textId="33F5D854" w:rsidR="009D4B69" w:rsidRDefault="00FF16DC">
      <w:pPr>
        <w:pStyle w:val="TOC1"/>
        <w:rPr>
          <w:rFonts w:asciiTheme="minorHAnsi" w:eastAsiaTheme="minorEastAsia" w:hAnsiTheme="minorHAnsi" w:cstheme="minorBidi"/>
          <w:b w:val="0"/>
          <w:bCs w:val="0"/>
          <w:caps w:val="0"/>
          <w:sz w:val="22"/>
          <w:szCs w:val="22"/>
          <w:lang w:eastAsia="sk-SK"/>
        </w:rPr>
      </w:pPr>
      <w:hyperlink w:anchor="_Toc74145801" w:history="1">
        <w:r w:rsidR="009D4B69" w:rsidRPr="00C6393D">
          <w:rPr>
            <w:rStyle w:val="Hyperlink"/>
          </w:rPr>
          <w:t>ČASŤ E</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Kritériá hodnotenia ponúk</w:t>
        </w:r>
        <w:r w:rsidR="009D4B69">
          <w:rPr>
            <w:webHidden/>
          </w:rPr>
          <w:tab/>
        </w:r>
        <w:r w:rsidR="009D4B69">
          <w:rPr>
            <w:webHidden/>
          </w:rPr>
          <w:fldChar w:fldCharType="begin"/>
        </w:r>
        <w:r w:rsidR="009D4B69">
          <w:rPr>
            <w:webHidden/>
          </w:rPr>
          <w:instrText xml:space="preserve"> PAGEREF _Toc74145801 \h </w:instrText>
        </w:r>
        <w:r w:rsidR="009D4B69">
          <w:rPr>
            <w:webHidden/>
          </w:rPr>
        </w:r>
        <w:r w:rsidR="009D4B69">
          <w:rPr>
            <w:webHidden/>
          </w:rPr>
          <w:fldChar w:fldCharType="separate"/>
        </w:r>
        <w:r w:rsidR="009D4B69">
          <w:rPr>
            <w:webHidden/>
          </w:rPr>
          <w:t>25</w:t>
        </w:r>
        <w:r w:rsidR="009D4B69">
          <w:rPr>
            <w:webHidden/>
          </w:rPr>
          <w:fldChar w:fldCharType="end"/>
        </w:r>
      </w:hyperlink>
    </w:p>
    <w:p w14:paraId="357ED1B9" w14:textId="199B651D" w:rsidR="009D4B69" w:rsidRDefault="00FF16DC">
      <w:pPr>
        <w:pStyle w:val="TOC3"/>
        <w:rPr>
          <w:rFonts w:eastAsiaTheme="minorEastAsia"/>
          <w:i w:val="0"/>
          <w:iCs w:val="0"/>
          <w:noProof/>
          <w:sz w:val="22"/>
          <w:szCs w:val="22"/>
          <w:lang w:eastAsia="sk-SK"/>
        </w:rPr>
      </w:pPr>
      <w:hyperlink w:anchor="_Toc74145802"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Kritérium na hodnotenie ponúk</w:t>
        </w:r>
        <w:r w:rsidR="009D4B69">
          <w:rPr>
            <w:noProof/>
            <w:webHidden/>
          </w:rPr>
          <w:tab/>
        </w:r>
        <w:r w:rsidR="009D4B69">
          <w:rPr>
            <w:noProof/>
            <w:webHidden/>
          </w:rPr>
          <w:fldChar w:fldCharType="begin"/>
        </w:r>
        <w:r w:rsidR="009D4B69">
          <w:rPr>
            <w:noProof/>
            <w:webHidden/>
          </w:rPr>
          <w:instrText xml:space="preserve"> PAGEREF _Toc74145802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5D4088B3" w14:textId="40F4C7E0" w:rsidR="009D4B69" w:rsidRDefault="00FF16DC">
      <w:pPr>
        <w:pStyle w:val="TOC3"/>
        <w:rPr>
          <w:rFonts w:eastAsiaTheme="minorEastAsia"/>
          <w:i w:val="0"/>
          <w:iCs w:val="0"/>
          <w:noProof/>
          <w:sz w:val="22"/>
          <w:szCs w:val="22"/>
          <w:lang w:eastAsia="sk-SK"/>
        </w:rPr>
      </w:pPr>
      <w:hyperlink w:anchor="_Toc74145803"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Spôsob výpočtu jednotlivých podkritérií</w:t>
        </w:r>
        <w:r w:rsidR="009D4B69">
          <w:rPr>
            <w:noProof/>
            <w:webHidden/>
          </w:rPr>
          <w:tab/>
        </w:r>
        <w:r w:rsidR="009D4B69">
          <w:rPr>
            <w:noProof/>
            <w:webHidden/>
          </w:rPr>
          <w:fldChar w:fldCharType="begin"/>
        </w:r>
        <w:r w:rsidR="009D4B69">
          <w:rPr>
            <w:noProof/>
            <w:webHidden/>
          </w:rPr>
          <w:instrText xml:space="preserve"> PAGEREF _Toc74145803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0FC91F23" w14:textId="2EC43156" w:rsidR="009D4B69" w:rsidRDefault="00FF16DC">
      <w:pPr>
        <w:pStyle w:val="TOC3"/>
        <w:rPr>
          <w:rFonts w:eastAsiaTheme="minorEastAsia"/>
          <w:i w:val="0"/>
          <w:iCs w:val="0"/>
          <w:noProof/>
          <w:sz w:val="22"/>
          <w:szCs w:val="22"/>
          <w:lang w:eastAsia="sk-SK"/>
        </w:rPr>
      </w:pPr>
      <w:hyperlink w:anchor="_Toc74145804"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Spôsob vyhodnotenia ponúk</w:t>
        </w:r>
        <w:r w:rsidR="009D4B69">
          <w:rPr>
            <w:noProof/>
            <w:webHidden/>
          </w:rPr>
          <w:tab/>
        </w:r>
        <w:r w:rsidR="009D4B69">
          <w:rPr>
            <w:noProof/>
            <w:webHidden/>
          </w:rPr>
          <w:fldChar w:fldCharType="begin"/>
        </w:r>
        <w:r w:rsidR="009D4B69">
          <w:rPr>
            <w:noProof/>
            <w:webHidden/>
          </w:rPr>
          <w:instrText xml:space="preserve"> PAGEREF _Toc74145804 \h </w:instrText>
        </w:r>
        <w:r w:rsidR="009D4B69">
          <w:rPr>
            <w:noProof/>
            <w:webHidden/>
          </w:rPr>
        </w:r>
        <w:r w:rsidR="009D4B69">
          <w:rPr>
            <w:noProof/>
            <w:webHidden/>
          </w:rPr>
          <w:fldChar w:fldCharType="separate"/>
        </w:r>
        <w:r w:rsidR="009D4B69">
          <w:rPr>
            <w:noProof/>
            <w:webHidden/>
          </w:rPr>
          <w:t>26</w:t>
        </w:r>
        <w:r w:rsidR="009D4B69">
          <w:rPr>
            <w:noProof/>
            <w:webHidden/>
          </w:rPr>
          <w:fldChar w:fldCharType="end"/>
        </w:r>
      </w:hyperlink>
    </w:p>
    <w:p w14:paraId="31BC289B" w14:textId="03864685" w:rsidR="009D4B69" w:rsidRDefault="00FF16DC">
      <w:pPr>
        <w:pStyle w:val="TOC1"/>
        <w:rPr>
          <w:rFonts w:asciiTheme="minorHAnsi" w:eastAsiaTheme="minorEastAsia" w:hAnsiTheme="minorHAnsi" w:cstheme="minorBidi"/>
          <w:b w:val="0"/>
          <w:bCs w:val="0"/>
          <w:caps w:val="0"/>
          <w:sz w:val="22"/>
          <w:szCs w:val="22"/>
          <w:lang w:eastAsia="sk-SK"/>
        </w:rPr>
      </w:pPr>
      <w:hyperlink w:anchor="_Toc74145805" w:history="1">
        <w:r w:rsidR="009D4B69" w:rsidRPr="00C6393D">
          <w:rPr>
            <w:rStyle w:val="Hyperlink"/>
          </w:rPr>
          <w:t>ČASŤ F</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Podmienky účasti</w:t>
        </w:r>
        <w:r w:rsidR="009D4B69">
          <w:rPr>
            <w:webHidden/>
          </w:rPr>
          <w:tab/>
        </w:r>
        <w:r w:rsidR="009D4B69">
          <w:rPr>
            <w:webHidden/>
          </w:rPr>
          <w:fldChar w:fldCharType="begin"/>
        </w:r>
        <w:r w:rsidR="009D4B69">
          <w:rPr>
            <w:webHidden/>
          </w:rPr>
          <w:instrText xml:space="preserve"> PAGEREF _Toc74145805 \h </w:instrText>
        </w:r>
        <w:r w:rsidR="009D4B69">
          <w:rPr>
            <w:webHidden/>
          </w:rPr>
        </w:r>
        <w:r w:rsidR="009D4B69">
          <w:rPr>
            <w:webHidden/>
          </w:rPr>
          <w:fldChar w:fldCharType="separate"/>
        </w:r>
        <w:r w:rsidR="009D4B69">
          <w:rPr>
            <w:webHidden/>
          </w:rPr>
          <w:t>27</w:t>
        </w:r>
        <w:r w:rsidR="009D4B69">
          <w:rPr>
            <w:webHidden/>
          </w:rPr>
          <w:fldChar w:fldCharType="end"/>
        </w:r>
      </w:hyperlink>
    </w:p>
    <w:p w14:paraId="1A6E8034" w14:textId="29C22EB8" w:rsidR="009D4B69" w:rsidRDefault="00FF16DC">
      <w:pPr>
        <w:pStyle w:val="TOC3"/>
        <w:rPr>
          <w:rFonts w:eastAsiaTheme="minorEastAsia"/>
          <w:i w:val="0"/>
          <w:iCs w:val="0"/>
          <w:noProof/>
          <w:sz w:val="22"/>
          <w:szCs w:val="22"/>
          <w:lang w:eastAsia="sk-SK"/>
        </w:rPr>
      </w:pPr>
      <w:hyperlink w:anchor="_Toc7414580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Osobné postavenie</w:t>
        </w:r>
        <w:r w:rsidR="009D4B69">
          <w:rPr>
            <w:noProof/>
            <w:webHidden/>
          </w:rPr>
          <w:tab/>
        </w:r>
        <w:r w:rsidR="009D4B69">
          <w:rPr>
            <w:noProof/>
            <w:webHidden/>
          </w:rPr>
          <w:fldChar w:fldCharType="begin"/>
        </w:r>
        <w:r w:rsidR="009D4B69">
          <w:rPr>
            <w:noProof/>
            <w:webHidden/>
          </w:rPr>
          <w:instrText xml:space="preserve"> PAGEREF _Toc74145806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1C38FFB8" w14:textId="743EF865" w:rsidR="009D4B69" w:rsidRDefault="00FF16DC">
      <w:pPr>
        <w:pStyle w:val="TOC3"/>
        <w:rPr>
          <w:rFonts w:eastAsiaTheme="minorEastAsia"/>
          <w:i w:val="0"/>
          <w:iCs w:val="0"/>
          <w:noProof/>
          <w:sz w:val="22"/>
          <w:szCs w:val="22"/>
          <w:lang w:eastAsia="sk-SK"/>
        </w:rPr>
      </w:pPr>
      <w:hyperlink w:anchor="_Toc7414580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Technická alebo odborná spôsobilosť</w:t>
        </w:r>
        <w:r w:rsidR="009D4B69">
          <w:rPr>
            <w:noProof/>
            <w:webHidden/>
          </w:rPr>
          <w:tab/>
        </w:r>
        <w:r w:rsidR="009D4B69">
          <w:rPr>
            <w:noProof/>
            <w:webHidden/>
          </w:rPr>
          <w:fldChar w:fldCharType="begin"/>
        </w:r>
        <w:r w:rsidR="009D4B69">
          <w:rPr>
            <w:noProof/>
            <w:webHidden/>
          </w:rPr>
          <w:instrText xml:space="preserve"> PAGEREF _Toc74145807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51B6EB7E" w14:textId="3297885A" w:rsidR="009D4B69" w:rsidRDefault="00FF16DC">
      <w:pPr>
        <w:pStyle w:val="TOC1"/>
        <w:rPr>
          <w:rFonts w:asciiTheme="minorHAnsi" w:eastAsiaTheme="minorEastAsia" w:hAnsiTheme="minorHAnsi" w:cstheme="minorBidi"/>
          <w:b w:val="0"/>
          <w:bCs w:val="0"/>
          <w:caps w:val="0"/>
          <w:sz w:val="22"/>
          <w:szCs w:val="22"/>
          <w:lang w:eastAsia="sk-SK"/>
        </w:rPr>
      </w:pPr>
      <w:hyperlink w:anchor="_Toc74145808" w:history="1">
        <w:r w:rsidR="009D4B69" w:rsidRPr="00C6393D">
          <w:rPr>
            <w:rStyle w:val="Hyperlink"/>
          </w:rPr>
          <w:t>SUMARIZÁCIA PRÍLOH SÚŤAŽNÝCH PODKLADOV</w:t>
        </w:r>
        <w:r w:rsidR="009D4B69">
          <w:rPr>
            <w:webHidden/>
          </w:rPr>
          <w:tab/>
        </w:r>
        <w:r w:rsidR="009D4B69">
          <w:rPr>
            <w:webHidden/>
          </w:rPr>
          <w:fldChar w:fldCharType="begin"/>
        </w:r>
        <w:r w:rsidR="009D4B69">
          <w:rPr>
            <w:webHidden/>
          </w:rPr>
          <w:instrText xml:space="preserve"> PAGEREF _Toc74145808 \h </w:instrText>
        </w:r>
        <w:r w:rsidR="009D4B69">
          <w:rPr>
            <w:webHidden/>
          </w:rPr>
        </w:r>
        <w:r w:rsidR="009D4B69">
          <w:rPr>
            <w:webHidden/>
          </w:rPr>
          <w:fldChar w:fldCharType="separate"/>
        </w:r>
        <w:r w:rsidR="009D4B69">
          <w:rPr>
            <w:webHidden/>
          </w:rPr>
          <w:t>31</w:t>
        </w:r>
        <w:r w:rsidR="009D4B69">
          <w:rPr>
            <w:webHidden/>
          </w:rPr>
          <w:fldChar w:fldCharType="end"/>
        </w:r>
      </w:hyperlink>
    </w:p>
    <w:p w14:paraId="18D8CA69" w14:textId="71751CB5" w:rsidR="001B3C96" w:rsidRPr="00533A6E" w:rsidRDefault="00485661" w:rsidP="007817B7">
      <w:pPr>
        <w:pStyle w:val="Heading1"/>
        <w:numPr>
          <w:ilvl w:val="0"/>
          <w:numId w:val="0"/>
        </w:numPr>
        <w:rPr>
          <w:rFonts w:ascii="Cambria" w:hAnsi="Cambria" w:cs="Times New Roman"/>
          <w:highlight w:val="lightGray"/>
          <w:u w:val="none"/>
        </w:rPr>
      </w:pPr>
      <w:r w:rsidRPr="00533A6E">
        <w:rPr>
          <w:rFonts w:ascii="Cambria" w:hAnsi="Cambria"/>
        </w:rPr>
        <w:fldChar w:fldCharType="end"/>
      </w:r>
      <w:bookmarkStart w:id="4" w:name="_Toc4416495"/>
      <w:bookmarkStart w:id="5" w:name="_Toc4416602"/>
      <w:bookmarkStart w:id="6" w:name="_Toc4416896"/>
      <w:bookmarkStart w:id="7" w:name="_Toc4416945"/>
    </w:p>
    <w:p w14:paraId="76C39EF5" w14:textId="4202BDA3" w:rsidR="001B3C96" w:rsidRPr="00533A6E" w:rsidRDefault="001B3C96">
      <w:pPr>
        <w:spacing w:after="0" w:line="240" w:lineRule="auto"/>
        <w:jc w:val="left"/>
        <w:rPr>
          <w:rFonts w:eastAsiaTheme="majorEastAsia" w:cs="Times New Roman"/>
          <w:b/>
          <w:sz w:val="28"/>
          <w:szCs w:val="28"/>
          <w:highlight w:val="lightGray"/>
        </w:rPr>
      </w:pPr>
      <w:r w:rsidRPr="00533A6E">
        <w:rPr>
          <w:rFonts w:cs="Times New Roman"/>
          <w:highlight w:val="lightGray"/>
        </w:rPr>
        <w:br w:type="page"/>
      </w:r>
    </w:p>
    <w:p w14:paraId="7A650209" w14:textId="65694471" w:rsidR="00A9266E" w:rsidRPr="00533A6E" w:rsidRDefault="00A9266E" w:rsidP="007817B7">
      <w:pPr>
        <w:pStyle w:val="Heading1"/>
        <w:rPr>
          <w:rFonts w:ascii="Cambria" w:hAnsi="Cambria"/>
        </w:rPr>
      </w:pPr>
      <w:bookmarkStart w:id="8" w:name="_Toc74145751"/>
      <w:r w:rsidRPr="00533A6E">
        <w:rPr>
          <w:rFonts w:ascii="Cambria" w:hAnsi="Cambria"/>
        </w:rPr>
        <w:lastRenderedPageBreak/>
        <w:t>Pokyny pre uchádzačov</w:t>
      </w:r>
      <w:bookmarkEnd w:id="3"/>
      <w:bookmarkEnd w:id="4"/>
      <w:bookmarkEnd w:id="5"/>
      <w:bookmarkEnd w:id="6"/>
      <w:bookmarkEnd w:id="7"/>
      <w:bookmarkEnd w:id="8"/>
    </w:p>
    <w:p w14:paraId="100C0FE1" w14:textId="0E8858B0" w:rsidR="0099084C" w:rsidRPr="00533A6E" w:rsidRDefault="0099084C" w:rsidP="007817B7">
      <w:pPr>
        <w:pStyle w:val="Heading2"/>
        <w:rPr>
          <w:rFonts w:ascii="Cambria" w:hAnsi="Cambria"/>
        </w:rPr>
      </w:pPr>
      <w:bookmarkStart w:id="9" w:name="_Toc4416496"/>
      <w:bookmarkStart w:id="10" w:name="_Toc4416603"/>
      <w:bookmarkStart w:id="11" w:name="_Toc4416897"/>
      <w:bookmarkStart w:id="12" w:name="_Toc4416946"/>
      <w:bookmarkStart w:id="13" w:name="_Toc74145752"/>
      <w:r w:rsidRPr="00533A6E">
        <w:rPr>
          <w:rFonts w:ascii="Cambria" w:hAnsi="Cambria"/>
        </w:rPr>
        <w:t>Všeobecné informácie</w:t>
      </w:r>
      <w:bookmarkEnd w:id="9"/>
      <w:bookmarkEnd w:id="10"/>
      <w:bookmarkEnd w:id="11"/>
      <w:bookmarkEnd w:id="12"/>
      <w:bookmarkEnd w:id="13"/>
    </w:p>
    <w:p w14:paraId="39C9E0EA" w14:textId="17765FAF" w:rsidR="007D1496" w:rsidRPr="00533A6E" w:rsidRDefault="001B7673" w:rsidP="00E4125D">
      <w:pPr>
        <w:pStyle w:val="Heading3"/>
      </w:pPr>
      <w:bookmarkStart w:id="14" w:name="_Toc74145753"/>
      <w:bookmarkStart w:id="15" w:name="_Toc4416604"/>
      <w:bookmarkStart w:id="16" w:name="_Toc4416898"/>
      <w:bookmarkStart w:id="17" w:name="_Toc4416947"/>
      <w:bookmarkStart w:id="18" w:name="_Ref4423258"/>
      <w:bookmarkStart w:id="19" w:name="_Toc447725742"/>
      <w:r w:rsidRPr="00533A6E">
        <w:t xml:space="preserve">Identifikácia </w:t>
      </w:r>
      <w:r w:rsidR="00D73473" w:rsidRPr="00533A6E">
        <w:t>verejného obstarávateľa</w:t>
      </w:r>
      <w:bookmarkEnd w:id="14"/>
      <w:r w:rsidR="00B53367" w:rsidRPr="00533A6E">
        <w:t xml:space="preserve"> </w:t>
      </w:r>
      <w:bookmarkEnd w:id="15"/>
      <w:bookmarkEnd w:id="16"/>
      <w:bookmarkEnd w:id="17"/>
      <w:bookmarkEnd w:id="18"/>
      <w:bookmarkEnd w:id="19"/>
    </w:p>
    <w:p w14:paraId="04C11B7E" w14:textId="7E93BCFE" w:rsidR="00BF09B9" w:rsidRPr="00533A6E" w:rsidRDefault="00785BCA" w:rsidP="00473971">
      <w:pPr>
        <w:ind w:left="3261" w:hanging="2552"/>
        <w:rPr>
          <w:b/>
          <w:bCs/>
        </w:rPr>
      </w:pPr>
      <w:bookmarkStart w:id="20" w:name="_Hlk5992564"/>
      <w:bookmarkStart w:id="21" w:name="_Toc447725746"/>
      <w:r w:rsidRPr="00533A6E">
        <w:t>Názov:</w:t>
      </w:r>
      <w:r w:rsidRPr="00533A6E">
        <w:tab/>
      </w:r>
      <w:r w:rsidR="00B63BC3" w:rsidRPr="00533A6E">
        <w:rPr>
          <w:b/>
          <w:bCs/>
        </w:rPr>
        <w:t xml:space="preserve">Psychiatrická nemocnica </w:t>
      </w:r>
      <w:proofErr w:type="spellStart"/>
      <w:r w:rsidR="00B63BC3" w:rsidRPr="00533A6E">
        <w:rPr>
          <w:b/>
          <w:bCs/>
        </w:rPr>
        <w:t>Philippa</w:t>
      </w:r>
      <w:proofErr w:type="spellEnd"/>
      <w:r w:rsidR="00B63BC3" w:rsidRPr="00533A6E">
        <w:rPr>
          <w:b/>
          <w:bCs/>
        </w:rPr>
        <w:t xml:space="preserve"> </w:t>
      </w:r>
      <w:proofErr w:type="spellStart"/>
      <w:r w:rsidR="00B63BC3" w:rsidRPr="00533A6E">
        <w:rPr>
          <w:b/>
          <w:bCs/>
        </w:rPr>
        <w:t>Pinela</w:t>
      </w:r>
      <w:proofErr w:type="spellEnd"/>
      <w:r w:rsidR="00B63BC3" w:rsidRPr="00533A6E">
        <w:rPr>
          <w:b/>
          <w:bCs/>
        </w:rPr>
        <w:t xml:space="preserve"> Pezinok</w:t>
      </w:r>
    </w:p>
    <w:p w14:paraId="4A5B9C8D" w14:textId="77777777" w:rsidR="00B63BC3" w:rsidRPr="00533A6E" w:rsidRDefault="00785BCA" w:rsidP="00473971">
      <w:pPr>
        <w:ind w:left="3261" w:hanging="2552"/>
      </w:pPr>
      <w:r w:rsidRPr="00533A6E">
        <w:t>Sídlo:</w:t>
      </w:r>
      <w:r w:rsidRPr="00533A6E">
        <w:tab/>
      </w:r>
      <w:bookmarkStart w:id="22" w:name="_Hlk63861729"/>
      <w:r w:rsidR="00B63BC3" w:rsidRPr="00533A6E">
        <w:t>Malacká cesta 63, 90218 Pezinok, Slovenská republika</w:t>
      </w:r>
      <w:bookmarkEnd w:id="22"/>
    </w:p>
    <w:p w14:paraId="1E91C5F2" w14:textId="36D2D03C" w:rsidR="00D564C9" w:rsidRPr="00533A6E" w:rsidRDefault="00785BCA" w:rsidP="00473971">
      <w:pPr>
        <w:ind w:left="3261" w:hanging="2552"/>
      </w:pPr>
      <w:r w:rsidRPr="00533A6E">
        <w:t>Štatutárny orgán/štatutár:</w:t>
      </w:r>
      <w:r w:rsidRPr="00533A6E">
        <w:tab/>
      </w:r>
      <w:r w:rsidR="00D564C9" w:rsidRPr="00533A6E">
        <w:t xml:space="preserve">MUDr. Dalibor </w:t>
      </w:r>
      <w:proofErr w:type="spellStart"/>
      <w:r w:rsidR="00D564C9" w:rsidRPr="00533A6E">
        <w:t>Janoška</w:t>
      </w:r>
      <w:proofErr w:type="spellEnd"/>
      <w:r w:rsidR="00D564C9" w:rsidRPr="00533A6E">
        <w:t>, riaditeľ</w:t>
      </w:r>
    </w:p>
    <w:p w14:paraId="0C1871B9" w14:textId="745377D3" w:rsidR="00785BCA" w:rsidRPr="00533A6E" w:rsidRDefault="00785BCA" w:rsidP="00473971">
      <w:pPr>
        <w:ind w:left="3261" w:hanging="2552"/>
      </w:pPr>
      <w:r w:rsidRPr="00533A6E">
        <w:t>IČO:</w:t>
      </w:r>
      <w:r w:rsidRPr="00533A6E">
        <w:tab/>
      </w:r>
      <w:bookmarkStart w:id="23" w:name="_Hlk63861730"/>
      <w:r w:rsidR="00B63BC3" w:rsidRPr="00533A6E">
        <w:t>30801397</w:t>
      </w:r>
      <w:bookmarkEnd w:id="23"/>
    </w:p>
    <w:bookmarkEnd w:id="20"/>
    <w:p w14:paraId="20CF88BF" w14:textId="027F26B4" w:rsidR="00785BCA" w:rsidRPr="00533A6E" w:rsidRDefault="00785BCA" w:rsidP="00473971">
      <w:pPr>
        <w:ind w:left="3261" w:hanging="2552"/>
      </w:pPr>
      <w:r w:rsidRPr="00533A6E">
        <w:t>DIČ:</w:t>
      </w:r>
      <w:r w:rsidRPr="00533A6E">
        <w:tab/>
      </w:r>
      <w:bookmarkStart w:id="24" w:name="_Hlk63861731"/>
      <w:r w:rsidR="00B63BC3" w:rsidRPr="00533A6E">
        <w:t>2022140483</w:t>
      </w:r>
    </w:p>
    <w:p w14:paraId="62FC7279" w14:textId="29959780" w:rsidR="00F5614B" w:rsidRPr="00533A6E" w:rsidRDefault="00F5614B" w:rsidP="00473971">
      <w:pPr>
        <w:ind w:left="3261" w:hanging="2552"/>
      </w:pPr>
      <w:r w:rsidRPr="00533A6E">
        <w:t>IČ DPH:</w:t>
      </w:r>
      <w:r w:rsidRPr="00533A6E">
        <w:tab/>
        <w:t>SK2022140483</w:t>
      </w:r>
    </w:p>
    <w:bookmarkEnd w:id="24"/>
    <w:p w14:paraId="14BFDDFA" w14:textId="2B14AA9C" w:rsidR="0005348C" w:rsidRPr="00533A6E" w:rsidRDefault="00A259F5" w:rsidP="002655EC">
      <w:pPr>
        <w:ind w:left="3261" w:hanging="2552"/>
      </w:pPr>
      <w:r w:rsidRPr="00533A6E">
        <w:t xml:space="preserve">URL: </w:t>
      </w:r>
      <w:r w:rsidRPr="00533A6E">
        <w:tab/>
      </w:r>
      <w:r w:rsidR="00F5614B" w:rsidRPr="00533A6E">
        <w:t>https://www.pnpp.sk/</w:t>
      </w:r>
    </w:p>
    <w:p w14:paraId="0D5528BE" w14:textId="012A7D2F" w:rsidR="00785BCA" w:rsidRPr="00533A6E" w:rsidRDefault="00785BCA" w:rsidP="00473971">
      <w:pPr>
        <w:ind w:left="709"/>
      </w:pPr>
      <w:r w:rsidRPr="00533A6E">
        <w:t xml:space="preserve">(ďalej </w:t>
      </w:r>
      <w:r w:rsidR="00786105" w:rsidRPr="00533A6E">
        <w:t>aj ako</w:t>
      </w:r>
      <w:r w:rsidRPr="00533A6E">
        <w:t xml:space="preserve"> „</w:t>
      </w:r>
      <w:bookmarkStart w:id="25" w:name="_Hlk519071869"/>
      <w:r w:rsidR="0045160F" w:rsidRPr="00533A6E">
        <w:rPr>
          <w:b/>
        </w:rPr>
        <w:t xml:space="preserve">Verejný </w:t>
      </w:r>
      <w:r w:rsidRPr="00533A6E">
        <w:rPr>
          <w:b/>
        </w:rPr>
        <w:t>obstarávateľ</w:t>
      </w:r>
      <w:bookmarkEnd w:id="25"/>
      <w:r w:rsidRPr="00533A6E">
        <w:t>“)</w:t>
      </w:r>
    </w:p>
    <w:p w14:paraId="56112A8C" w14:textId="7B415A97" w:rsidR="003F1BB1" w:rsidRPr="00533A6E" w:rsidRDefault="003F1BB1" w:rsidP="00473971">
      <w:pPr>
        <w:ind w:left="709"/>
      </w:pPr>
      <w:r w:rsidRPr="00533A6E">
        <w:t xml:space="preserve">Ďalšie informácie o podmienkach verejnej súťaže môžete získať u nasledovnej spoločnosti </w:t>
      </w:r>
      <w:r w:rsidR="00AE4840" w:rsidRPr="00533A6E">
        <w:t>zabezpečujúcej proces verejného obstarávania</w:t>
      </w:r>
      <w:r w:rsidRPr="00533A6E">
        <w:t>:</w:t>
      </w:r>
    </w:p>
    <w:p w14:paraId="56307677" w14:textId="434B3906" w:rsidR="00AE4840" w:rsidRPr="00533A6E" w:rsidRDefault="00AE4840" w:rsidP="00AE4840">
      <w:pPr>
        <w:ind w:left="3261" w:hanging="2552"/>
      </w:pPr>
      <w:r w:rsidRPr="00533A6E">
        <w:t xml:space="preserve">Obchodné meno: </w:t>
      </w:r>
      <w:r w:rsidRPr="00533A6E">
        <w:tab/>
        <w:t>Tatra Tender s.r.o.</w:t>
      </w:r>
    </w:p>
    <w:p w14:paraId="1C3DA114" w14:textId="6D3AF277" w:rsidR="00AE4840" w:rsidRPr="00533A6E" w:rsidRDefault="00AE4840" w:rsidP="00AE4840">
      <w:pPr>
        <w:ind w:left="3261" w:hanging="2552"/>
      </w:pPr>
      <w:r w:rsidRPr="00533A6E">
        <w:t>Sídlo:</w:t>
      </w:r>
      <w:r w:rsidRPr="00533A6E">
        <w:tab/>
        <w:t>Krčméryho 16, 811 04 Bratislava, Slovenská republika</w:t>
      </w:r>
    </w:p>
    <w:p w14:paraId="03593AAF" w14:textId="5565A24C" w:rsidR="00AE4840" w:rsidRPr="00533A6E" w:rsidRDefault="00AE4840" w:rsidP="00AE4840">
      <w:pPr>
        <w:ind w:left="3261" w:hanging="2552"/>
      </w:pPr>
      <w:r w:rsidRPr="00533A6E">
        <w:t>Štatutárny zástupca:</w:t>
      </w:r>
      <w:r w:rsidRPr="00533A6E">
        <w:tab/>
        <w:t xml:space="preserve">Mgr. Vladimír Oros, konateľ </w:t>
      </w:r>
    </w:p>
    <w:p w14:paraId="112D0AD1" w14:textId="25FC9DD7" w:rsidR="00AE4840" w:rsidRPr="00533A6E" w:rsidRDefault="00AE4840" w:rsidP="00AE4840">
      <w:pPr>
        <w:ind w:left="3261" w:hanging="2552"/>
      </w:pPr>
      <w:r w:rsidRPr="00533A6E">
        <w:t>IČO:</w:t>
      </w:r>
      <w:r w:rsidRPr="00533A6E">
        <w:tab/>
        <w:t>44 119 313</w:t>
      </w:r>
    </w:p>
    <w:p w14:paraId="153D541C" w14:textId="4D6303DF" w:rsidR="00AE4840" w:rsidRPr="00533A6E" w:rsidRDefault="00AE4840" w:rsidP="00AE4840">
      <w:pPr>
        <w:ind w:left="3261" w:hanging="2552"/>
      </w:pPr>
      <w:r w:rsidRPr="00533A6E">
        <w:t>zapísaný:</w:t>
      </w:r>
      <w:r w:rsidRPr="00533A6E">
        <w:tab/>
        <w:t xml:space="preserve">v Obchodnom registri Okresného súdu Bratislava I, oddiel: </w:t>
      </w:r>
      <w:proofErr w:type="spellStart"/>
      <w:r w:rsidRPr="00533A6E">
        <w:t>Sro</w:t>
      </w:r>
      <w:proofErr w:type="spellEnd"/>
      <w:r w:rsidRPr="00533A6E">
        <w:t>, vložka číslo 51980/B</w:t>
      </w:r>
    </w:p>
    <w:p w14:paraId="6A9868F6" w14:textId="079D4DBB" w:rsidR="00AE4840" w:rsidRPr="00533A6E" w:rsidRDefault="00AE4840" w:rsidP="00AE4840">
      <w:pPr>
        <w:ind w:left="3261" w:hanging="2552"/>
      </w:pPr>
      <w:r w:rsidRPr="00533A6E">
        <w:t xml:space="preserve">Kontaktná osoba:          </w:t>
      </w:r>
      <w:r w:rsidRPr="00533A6E">
        <w:tab/>
        <w:t>JUDr. Tomáš Uríček</w:t>
      </w:r>
    </w:p>
    <w:p w14:paraId="3E71455C" w14:textId="77777777" w:rsidR="00785BCA" w:rsidRPr="00533A6E" w:rsidRDefault="00785BCA" w:rsidP="00E4125D">
      <w:pPr>
        <w:pStyle w:val="Heading3"/>
      </w:pPr>
      <w:bookmarkStart w:id="26" w:name="_Toc447725743"/>
      <w:bookmarkStart w:id="27" w:name="_Toc487700723"/>
      <w:bookmarkStart w:id="28" w:name="_Toc4416605"/>
      <w:bookmarkStart w:id="29" w:name="_Toc4416899"/>
      <w:bookmarkStart w:id="30" w:name="_Toc4416948"/>
      <w:bookmarkStart w:id="31" w:name="_Toc74145754"/>
      <w:r w:rsidRPr="00533A6E">
        <w:t>Predmet zákazky</w:t>
      </w:r>
      <w:bookmarkEnd w:id="26"/>
      <w:bookmarkEnd w:id="27"/>
      <w:bookmarkEnd w:id="28"/>
      <w:bookmarkEnd w:id="29"/>
      <w:bookmarkEnd w:id="30"/>
      <w:bookmarkEnd w:id="31"/>
    </w:p>
    <w:p w14:paraId="5C937767" w14:textId="5B9E250C" w:rsidR="00A259F5" w:rsidRPr="00533A6E" w:rsidRDefault="00BE1895" w:rsidP="007817B7">
      <w:pPr>
        <w:pStyle w:val="Heading4"/>
        <w:rPr>
          <w:rFonts w:ascii="Cambria" w:hAnsi="Cambria"/>
        </w:rPr>
      </w:pPr>
      <w:bookmarkStart w:id="32" w:name="_Hlk5992583"/>
      <w:r w:rsidRPr="00533A6E">
        <w:rPr>
          <w:rFonts w:ascii="Cambria" w:hAnsi="Cambria"/>
        </w:rPr>
        <w:t xml:space="preserve">Predmetom zákazky </w:t>
      </w:r>
      <w:r w:rsidR="00681923" w:rsidRPr="00533A6E">
        <w:rPr>
          <w:rFonts w:ascii="Cambria" w:hAnsi="Cambria"/>
        </w:rPr>
        <w:t xml:space="preserve">je </w:t>
      </w:r>
      <w:bookmarkEnd w:id="32"/>
      <w:r w:rsidR="004B0D89" w:rsidRPr="00533A6E">
        <w:rPr>
          <w:rFonts w:ascii="Cambria" w:hAnsi="Cambria"/>
        </w:rPr>
        <w:t>z</w:t>
      </w:r>
      <w:r w:rsidR="001A249A" w:rsidRPr="00533A6E">
        <w:rPr>
          <w:rFonts w:ascii="Cambria" w:hAnsi="Cambria"/>
        </w:rPr>
        <w:t xml:space="preserve">výšenie prevádzkovej efektívnosti energetického hospodárstva Psychiatrickej nemocnice </w:t>
      </w:r>
      <w:proofErr w:type="spellStart"/>
      <w:r w:rsidR="001A249A" w:rsidRPr="00533A6E">
        <w:rPr>
          <w:rFonts w:ascii="Cambria" w:hAnsi="Cambria"/>
        </w:rPr>
        <w:t>Philippa</w:t>
      </w:r>
      <w:proofErr w:type="spellEnd"/>
      <w:r w:rsidR="001A249A" w:rsidRPr="00533A6E">
        <w:rPr>
          <w:rFonts w:ascii="Cambria" w:hAnsi="Cambria"/>
        </w:rPr>
        <w:t xml:space="preserve"> </w:t>
      </w:r>
      <w:proofErr w:type="spellStart"/>
      <w:r w:rsidR="001A249A" w:rsidRPr="00533A6E">
        <w:rPr>
          <w:rFonts w:ascii="Cambria" w:hAnsi="Cambria"/>
        </w:rPr>
        <w:t>Pinela</w:t>
      </w:r>
      <w:proofErr w:type="spellEnd"/>
      <w:r w:rsidR="001A249A" w:rsidRPr="00533A6E">
        <w:rPr>
          <w:rFonts w:ascii="Cambria" w:hAnsi="Cambria"/>
        </w:rPr>
        <w:t xml:space="preserve"> </w:t>
      </w:r>
      <w:r w:rsidR="00195EE7" w:rsidRPr="00533A6E">
        <w:rPr>
          <w:rFonts w:ascii="Cambria" w:hAnsi="Cambria"/>
        </w:rPr>
        <w:t xml:space="preserve"> </w:t>
      </w:r>
      <w:r w:rsidR="00827902" w:rsidRPr="00533A6E">
        <w:rPr>
          <w:rFonts w:ascii="Cambria" w:hAnsi="Cambria"/>
        </w:rPr>
        <w:t>(ďalej aj ako „</w:t>
      </w:r>
      <w:r w:rsidR="00827902" w:rsidRPr="00533A6E">
        <w:rPr>
          <w:rFonts w:ascii="Cambria" w:hAnsi="Cambria"/>
          <w:b/>
        </w:rPr>
        <w:t>predmet zákazky</w:t>
      </w:r>
      <w:r w:rsidR="00827902" w:rsidRPr="00533A6E">
        <w:rPr>
          <w:rFonts w:ascii="Cambria" w:hAnsi="Cambria"/>
        </w:rPr>
        <w:t>“).</w:t>
      </w:r>
    </w:p>
    <w:p w14:paraId="0B96ABD7" w14:textId="12E454BC" w:rsidR="00785BCA" w:rsidRPr="00533A6E" w:rsidRDefault="00404E66" w:rsidP="007817B7">
      <w:pPr>
        <w:pStyle w:val="Heading4"/>
        <w:rPr>
          <w:rFonts w:ascii="Cambria" w:hAnsi="Cambria"/>
        </w:rPr>
      </w:pPr>
      <w:r w:rsidRPr="00533A6E">
        <w:rPr>
          <w:rFonts w:ascii="Cambria" w:hAnsi="Cambria"/>
        </w:rPr>
        <w:t xml:space="preserve">Hlavný kód </w:t>
      </w:r>
      <w:r w:rsidR="00785BCA" w:rsidRPr="00533A6E">
        <w:rPr>
          <w:rFonts w:ascii="Cambria" w:hAnsi="Cambria"/>
        </w:rPr>
        <w:t>CPV:</w:t>
      </w:r>
    </w:p>
    <w:p w14:paraId="4DDCCC4A" w14:textId="79868AA4" w:rsidR="00E95DCE" w:rsidRPr="00533A6E" w:rsidRDefault="00E95DCE" w:rsidP="00427C68">
      <w:pPr>
        <w:ind w:left="3261" w:hanging="2552"/>
      </w:pPr>
      <w:r w:rsidRPr="00533A6E">
        <w:t>71314000-2 Energetika a súvisiace služby</w:t>
      </w:r>
    </w:p>
    <w:p w14:paraId="2E4B136D" w14:textId="6EB26BC1" w:rsidR="00785BCA" w:rsidRPr="00533A6E" w:rsidRDefault="00404E66" w:rsidP="00427C68">
      <w:pPr>
        <w:ind w:left="3261" w:hanging="2552"/>
      </w:pPr>
      <w:r w:rsidRPr="00533A6E">
        <w:t>Dodatočné k</w:t>
      </w:r>
      <w:r w:rsidR="00785BCA" w:rsidRPr="00533A6E">
        <w:t>ód</w:t>
      </w:r>
      <w:r w:rsidRPr="00533A6E">
        <w:t xml:space="preserve">y </w:t>
      </w:r>
      <w:r w:rsidR="00785BCA" w:rsidRPr="00533A6E">
        <w:t xml:space="preserve">CPV: </w:t>
      </w:r>
    </w:p>
    <w:p w14:paraId="77D3F27E" w14:textId="1DFA946C" w:rsidR="00E95DCE" w:rsidRPr="00533A6E" w:rsidRDefault="00E95DCE" w:rsidP="00962F39">
      <w:pPr>
        <w:ind w:left="3261" w:hanging="2552"/>
      </w:pPr>
      <w:bookmarkStart w:id="33" w:name="_Toc487700724"/>
      <w:bookmarkStart w:id="34" w:name="_Toc4416606"/>
      <w:bookmarkStart w:id="35" w:name="_Toc4416900"/>
      <w:bookmarkStart w:id="36" w:name="_Toc4416949"/>
      <w:r w:rsidRPr="00533A6E">
        <w:t xml:space="preserve">71314200-4 </w:t>
      </w:r>
      <w:r w:rsidR="00C5338A" w:rsidRPr="00533A6E">
        <w:t>Riadenie</w:t>
      </w:r>
      <w:r w:rsidRPr="00533A6E">
        <w:t xml:space="preserve"> energetiky,</w:t>
      </w:r>
    </w:p>
    <w:p w14:paraId="190ACC81" w14:textId="77777777" w:rsidR="00E95DCE" w:rsidRPr="00533A6E" w:rsidRDefault="00E95DCE" w:rsidP="00962F39">
      <w:pPr>
        <w:ind w:left="3261" w:hanging="2552"/>
      </w:pPr>
      <w:r w:rsidRPr="00533A6E">
        <w:t>45300000-0 Stavebno-inštalačné práce,</w:t>
      </w:r>
    </w:p>
    <w:p w14:paraId="0D5EEB24" w14:textId="77777777" w:rsidR="00E95DCE" w:rsidRPr="00533A6E" w:rsidRDefault="00E95DCE" w:rsidP="00962F39">
      <w:pPr>
        <w:ind w:left="3261" w:hanging="2552"/>
      </w:pPr>
      <w:r w:rsidRPr="00533A6E">
        <w:t>51112000-0 Inštalácia zariadení na rozvod elektriny a regulačných zariadení,</w:t>
      </w:r>
    </w:p>
    <w:p w14:paraId="126E14A0" w14:textId="73581924" w:rsidR="00E95DCE" w:rsidRPr="00533A6E" w:rsidRDefault="00E95DCE" w:rsidP="00962F39">
      <w:pPr>
        <w:ind w:left="3261" w:hanging="2552"/>
      </w:pPr>
      <w:r w:rsidRPr="00533A6E">
        <w:t>51210000-7 Inštalácia meracích zariadení.</w:t>
      </w:r>
    </w:p>
    <w:p w14:paraId="6AF52A0A" w14:textId="77777777" w:rsidR="00E95DCE" w:rsidRPr="00533A6E" w:rsidRDefault="00E95DCE" w:rsidP="007817B7">
      <w:pPr>
        <w:pStyle w:val="Heading4"/>
        <w:rPr>
          <w:rFonts w:ascii="Cambria" w:hAnsi="Cambria"/>
        </w:rPr>
      </w:pPr>
      <w:r w:rsidRPr="00533A6E">
        <w:rPr>
          <w:rFonts w:ascii="Cambria" w:hAnsi="Cambria"/>
        </w:rPr>
        <w:t>Podrobné vymedzenie predmetu zákazky tvorí Časť B. Opis predmetu zákazky.</w:t>
      </w:r>
    </w:p>
    <w:p w14:paraId="1134F88B" w14:textId="7702C545" w:rsidR="00785BCA" w:rsidRPr="00533A6E" w:rsidRDefault="00785BCA" w:rsidP="00E4125D">
      <w:pPr>
        <w:pStyle w:val="Heading3"/>
      </w:pPr>
      <w:bookmarkStart w:id="37" w:name="_Toc74145755"/>
      <w:r w:rsidRPr="00533A6E">
        <w:t>Komplexnosť dodávky</w:t>
      </w:r>
      <w:bookmarkEnd w:id="33"/>
      <w:r w:rsidR="0021085A" w:rsidRPr="00533A6E">
        <w:t xml:space="preserve"> a jej nedeliteľnosť</w:t>
      </w:r>
      <w:bookmarkEnd w:id="34"/>
      <w:bookmarkEnd w:id="35"/>
      <w:bookmarkEnd w:id="36"/>
      <w:bookmarkEnd w:id="37"/>
    </w:p>
    <w:p w14:paraId="382FABF6" w14:textId="46F73B0B" w:rsidR="00785BCA" w:rsidRPr="00533A6E" w:rsidRDefault="00785BCA" w:rsidP="007817B7">
      <w:pPr>
        <w:pStyle w:val="Heading4"/>
        <w:rPr>
          <w:rFonts w:ascii="Cambria" w:hAnsi="Cambria"/>
        </w:rPr>
      </w:pPr>
      <w:r w:rsidRPr="00533A6E">
        <w:rPr>
          <w:rFonts w:ascii="Cambria" w:hAnsi="Cambria"/>
        </w:rPr>
        <w:t xml:space="preserve">Uchádzač predloží ponuku na celý </w:t>
      </w:r>
      <w:r w:rsidR="00A259F5" w:rsidRPr="00533A6E">
        <w:rPr>
          <w:rFonts w:ascii="Cambria" w:hAnsi="Cambria"/>
        </w:rPr>
        <w:t>p</w:t>
      </w:r>
      <w:r w:rsidR="007D674D" w:rsidRPr="00533A6E">
        <w:rPr>
          <w:rFonts w:ascii="Cambria" w:hAnsi="Cambria"/>
        </w:rPr>
        <w:t>redmet</w:t>
      </w:r>
      <w:r w:rsidRPr="00533A6E">
        <w:rPr>
          <w:rFonts w:ascii="Cambria" w:hAnsi="Cambria"/>
        </w:rPr>
        <w:t xml:space="preserve"> zákazky.</w:t>
      </w:r>
    </w:p>
    <w:p w14:paraId="558BBC9A" w14:textId="124B29DB" w:rsidR="00AC20ED" w:rsidRPr="00533A6E" w:rsidRDefault="0028684C" w:rsidP="007817B7">
      <w:pPr>
        <w:pStyle w:val="Heading4"/>
        <w:rPr>
          <w:rFonts w:ascii="Cambria" w:hAnsi="Cambria"/>
        </w:rPr>
      </w:pPr>
      <w:bookmarkStart w:id="38" w:name="_Hlk5992643"/>
      <w:bookmarkStart w:id="39" w:name="_Toc487700725"/>
      <w:bookmarkStart w:id="40" w:name="_Toc4416607"/>
      <w:bookmarkStart w:id="41" w:name="_Toc4416901"/>
      <w:bookmarkStart w:id="42" w:name="_Toc4416950"/>
      <w:r w:rsidRPr="00533A6E">
        <w:rPr>
          <w:rFonts w:ascii="Cambria" w:hAnsi="Cambria"/>
        </w:rPr>
        <w:t>Odôvodnenie nerozdelenia zákazky podľa ustanovenia § 28 ods. 2 ZVO tvorí samostatnú Prílohu č. A.</w:t>
      </w:r>
      <w:r w:rsidR="00D41452" w:rsidRPr="00533A6E">
        <w:rPr>
          <w:rFonts w:ascii="Cambria" w:hAnsi="Cambria"/>
        </w:rPr>
        <w:t>6</w:t>
      </w:r>
      <w:r w:rsidRPr="00533A6E">
        <w:rPr>
          <w:rFonts w:ascii="Cambria" w:hAnsi="Cambria"/>
        </w:rPr>
        <w:t xml:space="preserve"> týchto súťažných podkladov</w:t>
      </w:r>
      <w:r w:rsidR="00AC20ED" w:rsidRPr="00533A6E">
        <w:rPr>
          <w:rFonts w:ascii="Cambria" w:hAnsi="Cambria"/>
        </w:rPr>
        <w:t>.</w:t>
      </w:r>
    </w:p>
    <w:p w14:paraId="17E4D071" w14:textId="10A2069F" w:rsidR="00785BCA" w:rsidRPr="00533A6E" w:rsidRDefault="00785BCA" w:rsidP="00E4125D">
      <w:pPr>
        <w:pStyle w:val="Heading3"/>
      </w:pPr>
      <w:bookmarkStart w:id="43" w:name="_Toc74145756"/>
      <w:bookmarkEnd w:id="38"/>
      <w:r w:rsidRPr="00533A6E">
        <w:t>Zdroj fina</w:t>
      </w:r>
      <w:r w:rsidR="00C5338A" w:rsidRPr="00533A6E">
        <w:t>n</w:t>
      </w:r>
      <w:r w:rsidRPr="00533A6E">
        <w:t>čných prostriedkov</w:t>
      </w:r>
      <w:bookmarkEnd w:id="39"/>
      <w:bookmarkEnd w:id="40"/>
      <w:bookmarkEnd w:id="41"/>
      <w:bookmarkEnd w:id="42"/>
      <w:bookmarkEnd w:id="43"/>
    </w:p>
    <w:p w14:paraId="7DACE315" w14:textId="5F9F6399" w:rsidR="005C7431" w:rsidRPr="00533A6E" w:rsidRDefault="00D213E3" w:rsidP="007817B7">
      <w:pPr>
        <w:pStyle w:val="Heading4"/>
        <w:rPr>
          <w:rFonts w:ascii="Cambria" w:hAnsi="Cambria"/>
        </w:rPr>
      </w:pPr>
      <w:bookmarkStart w:id="44" w:name="_Hlk5983088"/>
      <w:r w:rsidRPr="00533A6E">
        <w:rPr>
          <w:rFonts w:ascii="Cambria" w:hAnsi="Cambria"/>
        </w:rPr>
        <w:lastRenderedPageBreak/>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33A6E">
        <w:rPr>
          <w:rFonts w:ascii="Cambria" w:hAnsi="Cambria"/>
        </w:rPr>
        <w:t>.</w:t>
      </w:r>
    </w:p>
    <w:p w14:paraId="285A71C1" w14:textId="3746E2C8" w:rsidR="00267B50" w:rsidRPr="00533A6E" w:rsidRDefault="00267B50" w:rsidP="00E4125D">
      <w:pPr>
        <w:pStyle w:val="Heading3"/>
      </w:pPr>
      <w:bookmarkStart w:id="45" w:name="_Toc522635378"/>
      <w:bookmarkStart w:id="46" w:name="_Toc525293192"/>
      <w:bookmarkStart w:id="47" w:name="_Toc4416608"/>
      <w:bookmarkStart w:id="48" w:name="_Toc4416902"/>
      <w:bookmarkStart w:id="49" w:name="_Toc4416951"/>
      <w:bookmarkStart w:id="50" w:name="_Toc74145757"/>
      <w:bookmarkEnd w:id="44"/>
      <w:bookmarkEnd w:id="45"/>
      <w:bookmarkEnd w:id="46"/>
      <w:r w:rsidRPr="00533A6E">
        <w:t>Zmluva</w:t>
      </w:r>
      <w:bookmarkEnd w:id="21"/>
      <w:bookmarkEnd w:id="47"/>
      <w:bookmarkEnd w:id="48"/>
      <w:bookmarkEnd w:id="49"/>
      <w:bookmarkEnd w:id="50"/>
    </w:p>
    <w:p w14:paraId="379C92D6" w14:textId="49FC30B5" w:rsidR="00AC20ED" w:rsidRPr="00533A6E" w:rsidRDefault="00611121" w:rsidP="007817B7">
      <w:pPr>
        <w:pStyle w:val="Heading4"/>
        <w:rPr>
          <w:rFonts w:ascii="Cambria" w:hAnsi="Cambria"/>
        </w:rPr>
      </w:pPr>
      <w:bookmarkStart w:id="51" w:name="_Toc447725747"/>
      <w:bookmarkStart w:id="52" w:name="_Toc4416609"/>
      <w:bookmarkStart w:id="53" w:name="_Toc4416903"/>
      <w:bookmarkStart w:id="54" w:name="_Toc4416952"/>
      <w:r w:rsidRPr="00533A6E">
        <w:rPr>
          <w:rFonts w:ascii="Cambria" w:hAnsi="Cambria"/>
        </w:rPr>
        <w:t xml:space="preserve">Výsledkom Verejnej súťaže bude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xml:space="preserve">. zákona č. 513/1991 Zb. Obchodný zákonník v znení neskorších predpisov, medzi úspešným uchádzačom (poskytovateľom) a Verejným obstarávateľom (prijímateľom) </w:t>
      </w:r>
      <w:r w:rsidR="00AC20ED" w:rsidRPr="00533A6E">
        <w:rPr>
          <w:rFonts w:ascii="Cambria" w:hAnsi="Cambria"/>
        </w:rPr>
        <w:t>(ďalej len ako „</w:t>
      </w:r>
      <w:r w:rsidR="00245C94" w:rsidRPr="00533A6E">
        <w:rPr>
          <w:rFonts w:ascii="Cambria" w:hAnsi="Cambria"/>
          <w:b/>
          <w:bCs/>
        </w:rPr>
        <w:t>zmluv</w:t>
      </w:r>
      <w:r w:rsidR="00273148" w:rsidRPr="00533A6E">
        <w:rPr>
          <w:rFonts w:ascii="Cambria" w:hAnsi="Cambria"/>
          <w:b/>
          <w:bCs/>
        </w:rPr>
        <w:t>a</w:t>
      </w:r>
      <w:r w:rsidR="00245C94" w:rsidRPr="00533A6E">
        <w:rPr>
          <w:rFonts w:ascii="Cambria" w:hAnsi="Cambria"/>
        </w:rPr>
        <w:t>“</w:t>
      </w:r>
      <w:r w:rsidR="00AC20ED" w:rsidRPr="00533A6E">
        <w:rPr>
          <w:rFonts w:ascii="Cambria" w:hAnsi="Cambria"/>
        </w:rPr>
        <w:t xml:space="preserve">). </w:t>
      </w:r>
    </w:p>
    <w:p w14:paraId="0CB9FD61" w14:textId="633F7059" w:rsidR="00AC20ED" w:rsidRPr="00533A6E" w:rsidRDefault="00AC20ED" w:rsidP="007817B7">
      <w:pPr>
        <w:pStyle w:val="Heading4"/>
        <w:rPr>
          <w:rFonts w:ascii="Cambria" w:hAnsi="Cambria"/>
        </w:rPr>
      </w:pPr>
      <w:r w:rsidRPr="00533A6E">
        <w:rPr>
          <w:rFonts w:ascii="Cambria" w:hAnsi="Cambria"/>
        </w:rPr>
        <w:t xml:space="preserve">Obsah </w:t>
      </w:r>
      <w:r w:rsidR="001C5F04" w:rsidRPr="00533A6E">
        <w:rPr>
          <w:rFonts w:ascii="Cambria" w:hAnsi="Cambria"/>
        </w:rPr>
        <w:t>zml</w:t>
      </w:r>
      <w:r w:rsidR="00273148" w:rsidRPr="00533A6E">
        <w:rPr>
          <w:rFonts w:ascii="Cambria" w:hAnsi="Cambria"/>
        </w:rPr>
        <w:t>uvy</w:t>
      </w:r>
      <w:r w:rsidRPr="00533A6E">
        <w:rPr>
          <w:rFonts w:ascii="Cambria" w:hAnsi="Cambria"/>
        </w:rPr>
        <w:t xml:space="preserve"> bude zodpovedať podmienkam stanoveným v týchto súťažných podkladoch</w:t>
      </w:r>
      <w:r w:rsidR="005C7431" w:rsidRPr="00533A6E">
        <w:rPr>
          <w:rFonts w:ascii="Cambria" w:hAnsi="Cambria"/>
        </w:rPr>
        <w:t xml:space="preserve">                                    </w:t>
      </w:r>
      <w:r w:rsidRPr="00533A6E">
        <w:rPr>
          <w:rFonts w:ascii="Cambria" w:hAnsi="Cambria"/>
        </w:rPr>
        <w:t>a v ponuke úspešného uchádzača.</w:t>
      </w:r>
    </w:p>
    <w:p w14:paraId="047F7B3D" w14:textId="63F80EC3" w:rsidR="00BA17BB" w:rsidRPr="00533A6E" w:rsidRDefault="00AE3791" w:rsidP="00E4125D">
      <w:pPr>
        <w:pStyle w:val="Heading3"/>
      </w:pPr>
      <w:bookmarkStart w:id="55" w:name="_Toc74145758"/>
      <w:r w:rsidRPr="00533A6E">
        <w:t xml:space="preserve">Miesto a termín </w:t>
      </w:r>
      <w:r w:rsidR="00AC20ED" w:rsidRPr="00533A6E">
        <w:t>realizácie</w:t>
      </w:r>
      <w:r w:rsidR="00131E73" w:rsidRPr="00533A6E">
        <w:t xml:space="preserve"> </w:t>
      </w:r>
      <w:r w:rsidR="004C503D" w:rsidRPr="00533A6E">
        <w:t>p</w:t>
      </w:r>
      <w:r w:rsidR="007D674D" w:rsidRPr="00533A6E">
        <w:t>redmet</w:t>
      </w:r>
      <w:r w:rsidRPr="00533A6E">
        <w:t>u zákazky</w:t>
      </w:r>
      <w:bookmarkEnd w:id="51"/>
      <w:bookmarkEnd w:id="52"/>
      <w:bookmarkEnd w:id="53"/>
      <w:bookmarkEnd w:id="54"/>
      <w:bookmarkEnd w:id="55"/>
    </w:p>
    <w:p w14:paraId="5ACBDF22" w14:textId="7D1CD537" w:rsidR="00D22E34" w:rsidRPr="00533A6E" w:rsidRDefault="004B1DD1" w:rsidP="007817B7">
      <w:pPr>
        <w:pStyle w:val="Heading4"/>
        <w:rPr>
          <w:rFonts w:ascii="Cambria" w:hAnsi="Cambria"/>
        </w:rPr>
      </w:pPr>
      <w:r w:rsidRPr="00533A6E">
        <w:rPr>
          <w:rFonts w:ascii="Cambria" w:hAnsi="Cambria"/>
        </w:rPr>
        <w:t>Miesto</w:t>
      </w:r>
      <w:r w:rsidR="00782647" w:rsidRPr="00533A6E">
        <w:rPr>
          <w:rFonts w:ascii="Cambria" w:hAnsi="Cambria"/>
        </w:rPr>
        <w:t>m</w:t>
      </w:r>
      <w:r w:rsidRPr="00533A6E">
        <w:rPr>
          <w:rFonts w:ascii="Cambria" w:hAnsi="Cambria"/>
        </w:rPr>
        <w:t xml:space="preserve"> </w:t>
      </w:r>
      <w:r w:rsidR="009B4D2E" w:rsidRPr="00533A6E">
        <w:rPr>
          <w:rFonts w:ascii="Cambria" w:hAnsi="Cambria"/>
        </w:rPr>
        <w:t>realizácie</w:t>
      </w:r>
      <w:r w:rsidRPr="00533A6E">
        <w:rPr>
          <w:rFonts w:ascii="Cambria" w:hAnsi="Cambria"/>
        </w:rPr>
        <w:t xml:space="preserve"> </w:t>
      </w:r>
      <w:r w:rsidR="004C503D" w:rsidRPr="00533A6E">
        <w:rPr>
          <w:rFonts w:ascii="Cambria" w:hAnsi="Cambria"/>
        </w:rPr>
        <w:t>p</w:t>
      </w:r>
      <w:r w:rsidR="007D674D" w:rsidRPr="00533A6E">
        <w:rPr>
          <w:rFonts w:ascii="Cambria" w:hAnsi="Cambria"/>
        </w:rPr>
        <w:t>redmet</w:t>
      </w:r>
      <w:r w:rsidRPr="00533A6E">
        <w:rPr>
          <w:rFonts w:ascii="Cambria" w:hAnsi="Cambria"/>
        </w:rPr>
        <w:t>u zákazky</w:t>
      </w:r>
      <w:r w:rsidR="0047557C" w:rsidRPr="00533A6E">
        <w:rPr>
          <w:rFonts w:ascii="Cambria" w:hAnsi="Cambria"/>
        </w:rPr>
        <w:t xml:space="preserve"> </w:t>
      </w:r>
      <w:r w:rsidR="00A75064" w:rsidRPr="00533A6E">
        <w:rPr>
          <w:rFonts w:ascii="Cambria" w:hAnsi="Cambria"/>
        </w:rPr>
        <w:t>sú budovy v areáli</w:t>
      </w:r>
      <w:r w:rsidR="0079720A" w:rsidRPr="00533A6E">
        <w:rPr>
          <w:rFonts w:ascii="Cambria" w:hAnsi="Cambria"/>
        </w:rPr>
        <w:t xml:space="preserve"> </w:t>
      </w:r>
      <w:r w:rsidR="00A75064" w:rsidRPr="00533A6E">
        <w:rPr>
          <w:rFonts w:ascii="Cambria" w:hAnsi="Cambria"/>
        </w:rPr>
        <w:t xml:space="preserve">Psychiatrickej nemocnice </w:t>
      </w:r>
      <w:proofErr w:type="spellStart"/>
      <w:r w:rsidR="00A75064" w:rsidRPr="00533A6E">
        <w:rPr>
          <w:rFonts w:ascii="Cambria" w:hAnsi="Cambria"/>
        </w:rPr>
        <w:t>Philippa</w:t>
      </w:r>
      <w:proofErr w:type="spellEnd"/>
      <w:r w:rsidR="00A75064" w:rsidRPr="00533A6E">
        <w:rPr>
          <w:rFonts w:ascii="Cambria" w:hAnsi="Cambria"/>
        </w:rPr>
        <w:t xml:space="preserve"> </w:t>
      </w:r>
      <w:proofErr w:type="spellStart"/>
      <w:r w:rsidR="00A75064" w:rsidRPr="00533A6E">
        <w:rPr>
          <w:rFonts w:ascii="Cambria" w:hAnsi="Cambria"/>
        </w:rPr>
        <w:t>Pinela</w:t>
      </w:r>
      <w:proofErr w:type="spellEnd"/>
      <w:r w:rsidR="00E61291" w:rsidRPr="00533A6E">
        <w:rPr>
          <w:rFonts w:ascii="Cambria" w:hAnsi="Cambria"/>
        </w:rPr>
        <w:t>,</w:t>
      </w:r>
      <w:r w:rsidR="00503D54" w:rsidRPr="00533A6E">
        <w:rPr>
          <w:rFonts w:ascii="Cambria" w:hAnsi="Cambria"/>
        </w:rPr>
        <w:t xml:space="preserve"> Malacká cesta 63, 90218 Pezinok,</w:t>
      </w:r>
      <w:r w:rsidR="00E61291" w:rsidRPr="00533A6E">
        <w:rPr>
          <w:rFonts w:ascii="Cambria" w:hAnsi="Cambria"/>
        </w:rPr>
        <w:t xml:space="preserve"> bližšie popísané v časti B. Opis predmetu zákazky týchto súťažných podkladov</w:t>
      </w:r>
      <w:r w:rsidR="00353358" w:rsidRPr="00533A6E">
        <w:rPr>
          <w:rFonts w:ascii="Cambria" w:hAnsi="Cambria"/>
        </w:rPr>
        <w:t>.</w:t>
      </w:r>
    </w:p>
    <w:p w14:paraId="7BE684B7" w14:textId="0D873315" w:rsidR="00353358" w:rsidRPr="00533A6E" w:rsidRDefault="00353358" w:rsidP="007817B7">
      <w:pPr>
        <w:pStyle w:val="Heading4"/>
        <w:rPr>
          <w:rFonts w:ascii="Cambria" w:hAnsi="Cambria"/>
        </w:rPr>
      </w:pPr>
      <w:bookmarkStart w:id="56" w:name="_Toc447725748"/>
      <w:bookmarkStart w:id="57" w:name="_Toc4416610"/>
      <w:bookmarkStart w:id="58" w:name="_Toc4416904"/>
      <w:bookmarkStart w:id="59" w:name="_Toc4416953"/>
      <w:r w:rsidRPr="00533A6E">
        <w:rPr>
          <w:rFonts w:ascii="Cambria" w:hAnsi="Cambria"/>
        </w:rPr>
        <w:t xml:space="preserve">Doba realizácie predmetu zákazky bude max. </w:t>
      </w:r>
      <w:r w:rsidR="0022161B" w:rsidRPr="00533A6E">
        <w:rPr>
          <w:rFonts w:ascii="Cambria" w:hAnsi="Cambria"/>
          <w:b/>
          <w:bCs/>
        </w:rPr>
        <w:t xml:space="preserve">192 </w:t>
      </w:r>
      <w:r w:rsidR="00251F60" w:rsidRPr="00533A6E">
        <w:rPr>
          <w:rFonts w:ascii="Cambria" w:hAnsi="Cambria"/>
          <w:b/>
          <w:bCs/>
        </w:rPr>
        <w:t>mesiacov</w:t>
      </w:r>
      <w:r w:rsidR="00251F60" w:rsidRPr="00533A6E">
        <w:rPr>
          <w:rFonts w:ascii="Cambria" w:hAnsi="Cambria"/>
        </w:rPr>
        <w:t xml:space="preserve"> </w:t>
      </w:r>
      <w:r w:rsidRPr="00533A6E">
        <w:rPr>
          <w:rFonts w:ascii="Cambria" w:hAnsi="Cambria"/>
        </w:rPr>
        <w:t>od nadobudnutia účinnosti zmluvy v nasledujúcich etapách</w:t>
      </w:r>
      <w:r w:rsidR="00DD0945" w:rsidRPr="00533A6E">
        <w:rPr>
          <w:rFonts w:ascii="Cambria" w:hAnsi="Cambria"/>
        </w:rPr>
        <w:t xml:space="preserve"> / míľnikoch</w:t>
      </w:r>
      <w:r w:rsidRPr="00533A6E">
        <w:rPr>
          <w:rFonts w:ascii="Cambria" w:hAnsi="Cambria"/>
        </w:rPr>
        <w:t>:</w:t>
      </w:r>
    </w:p>
    <w:p w14:paraId="557E66C0" w14:textId="74A2C52C" w:rsidR="00353358" w:rsidRPr="00533A6E" w:rsidRDefault="00514A72" w:rsidP="00FB3FDF">
      <w:pPr>
        <w:pStyle w:val="Heading6"/>
      </w:pPr>
      <w:r w:rsidRPr="00533A6E">
        <w:t xml:space="preserve">Etapa I – Obdobie príprav: Etapa I je v trvaní </w:t>
      </w:r>
      <w:r w:rsidRPr="00533A6E">
        <w:rPr>
          <w:b/>
          <w:bCs/>
        </w:rPr>
        <w:t xml:space="preserve">maximálne </w:t>
      </w:r>
      <w:r w:rsidR="00DE0C50">
        <w:rPr>
          <w:b/>
          <w:bCs/>
        </w:rPr>
        <w:t>4</w:t>
      </w:r>
      <w:r w:rsidR="00DE0C50" w:rsidRPr="00533A6E">
        <w:rPr>
          <w:b/>
          <w:bCs/>
        </w:rPr>
        <w:t xml:space="preserve"> </w:t>
      </w:r>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r w:rsidR="00353358" w:rsidRPr="00533A6E">
        <w:t>;</w:t>
      </w:r>
    </w:p>
    <w:p w14:paraId="6D38C0C5" w14:textId="30751A7B" w:rsidR="00353358" w:rsidRPr="00533A6E" w:rsidRDefault="00514A72" w:rsidP="00FB3FDF">
      <w:pPr>
        <w:pStyle w:val="Heading6"/>
      </w:pPr>
      <w:r w:rsidRPr="00533A6E">
        <w:t xml:space="preserve">Etapa II – Obdobie realizácie opatrení: Etapa II je v trvaní </w:t>
      </w:r>
      <w:r w:rsidRPr="00533A6E">
        <w:rPr>
          <w:b/>
          <w:bCs/>
        </w:rPr>
        <w:t xml:space="preserve">maximálne </w:t>
      </w:r>
      <w:r w:rsidR="00D34BA1" w:rsidRPr="00DE0C50">
        <w:rPr>
          <w:b/>
          <w:bCs/>
        </w:rPr>
        <w:t>12 mesiacov</w:t>
      </w:r>
      <w:r w:rsidR="00D34BA1" w:rsidRPr="00533A6E">
        <w:t xml:space="preserve"> odo dňa nadobudnutia účinnosti zmluvy</w:t>
      </w:r>
      <w:r w:rsidRPr="00533A6E">
        <w:t>. V rámci Etapy II úspešný uchádzač na základe schválenej detailnej špecifikácie technického riešenia opatrení zrealizuje všetky opatrenia na zvýšenie prevádzkovej efektívnosti energetického hospodárstva budov a uvedie ich do užívania</w:t>
      </w:r>
      <w:r w:rsidR="00353358" w:rsidRPr="00533A6E">
        <w:t>;</w:t>
      </w:r>
    </w:p>
    <w:p w14:paraId="35482A6C" w14:textId="2BBC3B2F" w:rsidR="00353358" w:rsidRPr="00533A6E" w:rsidRDefault="00514A72" w:rsidP="00FB3FDF">
      <w:pPr>
        <w:pStyle w:val="Heading6"/>
      </w:pPr>
      <w:r w:rsidRPr="00533A6E">
        <w:t xml:space="preserve">Etapa III – Obdobie garancie: Etapa III je v trvaní </w:t>
      </w:r>
      <w:r w:rsidR="00231350">
        <w:rPr>
          <w:b/>
          <w:bCs/>
        </w:rPr>
        <w:t>stoosemdesiat</w:t>
      </w:r>
      <w:r w:rsidRPr="00533A6E">
        <w:rPr>
          <w:b/>
          <w:bCs/>
        </w:rPr>
        <w:t xml:space="preserve"> [</w:t>
      </w:r>
      <w:r w:rsidR="0022161B" w:rsidRPr="00533A6E">
        <w:rPr>
          <w:b/>
          <w:bCs/>
        </w:rPr>
        <w:t>180</w:t>
      </w:r>
      <w:r w:rsidRPr="00533A6E">
        <w:rPr>
          <w:b/>
          <w:bCs/>
        </w:rPr>
        <w:t>]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r w:rsidR="00353358" w:rsidRPr="00533A6E">
        <w:t>.</w:t>
      </w:r>
    </w:p>
    <w:p w14:paraId="5833C29B" w14:textId="5E6B8FC3" w:rsidR="00C230F3" w:rsidRPr="00533A6E" w:rsidRDefault="00083EE0" w:rsidP="007817B7">
      <w:pPr>
        <w:pStyle w:val="Heading4"/>
        <w:rPr>
          <w:rFonts w:ascii="Cambria" w:hAnsi="Cambria"/>
        </w:rPr>
      </w:pPr>
      <w:r w:rsidRPr="00533A6E">
        <w:rPr>
          <w:rFonts w:ascii="Cambria" w:hAnsi="Cambria"/>
        </w:rPr>
        <w:t>Pod</w:t>
      </w:r>
      <w:r w:rsidR="0071430F" w:rsidRPr="00533A6E">
        <w:rPr>
          <w:rFonts w:ascii="Cambria" w:hAnsi="Cambria"/>
        </w:rPr>
        <w:t>ro</w:t>
      </w:r>
      <w:r w:rsidRPr="00533A6E">
        <w:rPr>
          <w:rFonts w:ascii="Cambria" w:hAnsi="Cambria"/>
        </w:rPr>
        <w:t xml:space="preserve">bná identifikácia </w:t>
      </w:r>
      <w:r w:rsidR="00C230F3" w:rsidRPr="00533A6E">
        <w:rPr>
          <w:rFonts w:ascii="Cambria" w:hAnsi="Cambria"/>
        </w:rPr>
        <w:t>povinností a plnení zahrnutých do jednotlivých období</w:t>
      </w:r>
      <w:r w:rsidRPr="00533A6E">
        <w:rPr>
          <w:rFonts w:ascii="Cambria" w:hAnsi="Cambria"/>
        </w:rPr>
        <w:t xml:space="preserve"> je uvedená v časti B. Opis predmetu zákazky a v Príloh</w:t>
      </w:r>
      <w:r w:rsidR="0068594A" w:rsidRPr="00533A6E">
        <w:rPr>
          <w:rFonts w:ascii="Cambria" w:hAnsi="Cambria"/>
        </w:rPr>
        <w:t>e</w:t>
      </w:r>
      <w:r w:rsidRPr="00533A6E">
        <w:rPr>
          <w:rFonts w:ascii="Cambria" w:hAnsi="Cambria"/>
        </w:rPr>
        <w:t xml:space="preserve"> č. D.1 týchto súťažných podkladov.</w:t>
      </w:r>
    </w:p>
    <w:p w14:paraId="4DB30616" w14:textId="322C731F" w:rsidR="00AE3791" w:rsidRPr="00533A6E" w:rsidRDefault="00AE3791" w:rsidP="00E4125D">
      <w:pPr>
        <w:pStyle w:val="Heading3"/>
      </w:pPr>
      <w:bookmarkStart w:id="60" w:name="_Toc74145759"/>
      <w:r w:rsidRPr="00533A6E">
        <w:t>Oprávnení uchádzači</w:t>
      </w:r>
      <w:bookmarkEnd w:id="56"/>
      <w:bookmarkEnd w:id="57"/>
      <w:bookmarkEnd w:id="58"/>
      <w:bookmarkEnd w:id="59"/>
      <w:bookmarkEnd w:id="60"/>
    </w:p>
    <w:p w14:paraId="67FD5939" w14:textId="07107CAA" w:rsidR="00414230" w:rsidRPr="00533A6E" w:rsidRDefault="00D74F88" w:rsidP="007817B7">
      <w:pPr>
        <w:pStyle w:val="Heading4"/>
        <w:rPr>
          <w:rFonts w:ascii="Cambria" w:hAnsi="Cambria"/>
        </w:rPr>
      </w:pPr>
      <w:r w:rsidRPr="00533A6E">
        <w:rPr>
          <w:rFonts w:ascii="Cambria" w:hAnsi="Cambria"/>
        </w:rPr>
        <w:t>Ponuku môžu predkladať fyzické</w:t>
      </w:r>
      <w:r w:rsidR="00FC48EA" w:rsidRPr="00533A6E">
        <w:rPr>
          <w:rFonts w:ascii="Cambria" w:hAnsi="Cambria"/>
        </w:rPr>
        <w:t xml:space="preserve"> osoby</w:t>
      </w:r>
      <w:r w:rsidRPr="00533A6E">
        <w:rPr>
          <w:rFonts w:ascii="Cambria" w:hAnsi="Cambria"/>
        </w:rPr>
        <w:t xml:space="preserve">, právnické osoby alebo skupina fyzických alebo právnických osôb, vystupujúcich voči </w:t>
      </w:r>
      <w:r w:rsidR="00A04C69" w:rsidRPr="00533A6E">
        <w:rPr>
          <w:rFonts w:ascii="Cambria" w:hAnsi="Cambria"/>
        </w:rPr>
        <w:t>Verejn</w:t>
      </w:r>
      <w:r w:rsidRPr="00533A6E">
        <w:rPr>
          <w:rFonts w:ascii="Cambria" w:hAnsi="Cambria"/>
        </w:rPr>
        <w:t>ému obstarávateľovi spoločne</w:t>
      </w:r>
      <w:r w:rsidR="00ED40DA" w:rsidRPr="00533A6E">
        <w:rPr>
          <w:rFonts w:ascii="Cambria" w:hAnsi="Cambria"/>
        </w:rPr>
        <w:t xml:space="preserve"> (ďalej aj ako „</w:t>
      </w:r>
      <w:bookmarkStart w:id="61" w:name="_Hlk519072534"/>
      <w:r w:rsidR="00ED40DA" w:rsidRPr="00533A6E">
        <w:rPr>
          <w:rFonts w:ascii="Cambria" w:hAnsi="Cambria"/>
          <w:b/>
        </w:rPr>
        <w:t>Skupina dodávateľov</w:t>
      </w:r>
      <w:bookmarkEnd w:id="61"/>
      <w:r w:rsidR="00ED40DA" w:rsidRPr="00533A6E">
        <w:rPr>
          <w:rFonts w:ascii="Cambria" w:hAnsi="Cambria"/>
        </w:rPr>
        <w:t>“)</w:t>
      </w:r>
      <w:r w:rsidR="00023E6E" w:rsidRPr="00533A6E">
        <w:rPr>
          <w:rFonts w:ascii="Cambria" w:hAnsi="Cambria"/>
        </w:rPr>
        <w:t>.</w:t>
      </w:r>
      <w:r w:rsidR="00414230" w:rsidRPr="00533A6E">
        <w:rPr>
          <w:rFonts w:ascii="Cambria" w:hAnsi="Cambria"/>
        </w:rPr>
        <w:t xml:space="preserve"> </w:t>
      </w:r>
    </w:p>
    <w:p w14:paraId="0C66575C" w14:textId="59692DEC" w:rsidR="00C660B1" w:rsidRPr="00533A6E" w:rsidRDefault="00414230"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w:t>
      </w:r>
      <w:r w:rsidR="00ED40DA" w:rsidRPr="00533A6E">
        <w:rPr>
          <w:rFonts w:ascii="Cambria" w:hAnsi="Cambria"/>
        </w:rPr>
        <w:t>Skupina dodávateľov</w:t>
      </w:r>
      <w:r w:rsidRPr="00533A6E">
        <w:rPr>
          <w:rFonts w:ascii="Cambria" w:hAnsi="Cambria"/>
        </w:rPr>
        <w:t xml:space="preserve">, </w:t>
      </w:r>
      <w:r w:rsidR="00C660B1" w:rsidRPr="00533A6E">
        <w:rPr>
          <w:rFonts w:ascii="Cambria" w:hAnsi="Cambria"/>
        </w:rPr>
        <w:t>ponuka musí byť podpísaná všetkými členmi Skupiny dodávateľov</w:t>
      </w:r>
      <w:r w:rsidR="000A61B8" w:rsidRPr="00533A6E">
        <w:rPr>
          <w:rFonts w:ascii="Cambria" w:hAnsi="Cambria"/>
        </w:rPr>
        <w:t>,</w:t>
      </w:r>
      <w:r w:rsidR="00C660B1" w:rsidRPr="00533A6E">
        <w:rPr>
          <w:rFonts w:ascii="Cambria" w:hAnsi="Cambria"/>
        </w:rPr>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533A6E">
        <w:rPr>
          <w:rFonts w:ascii="Cambria" w:hAnsi="Cambria"/>
        </w:rPr>
        <w:t>Verejnej s</w:t>
      </w:r>
      <w:r w:rsidR="00C660B1" w:rsidRPr="00533A6E">
        <w:rPr>
          <w:rFonts w:ascii="Cambria" w:hAnsi="Cambria"/>
        </w:rPr>
        <w:t xml:space="preserve">úťaže. Za týmto účelom uchádzač </w:t>
      </w:r>
      <w:r w:rsidR="00724AE1" w:rsidRPr="00533A6E">
        <w:rPr>
          <w:rFonts w:ascii="Cambria" w:hAnsi="Cambria"/>
        </w:rPr>
        <w:t xml:space="preserve">môže využiť vzor splnomocnenia pre vedúceho člena Skupiny dodávateľov podľa Prílohy č. </w:t>
      </w:r>
      <w:r w:rsidR="00A4716E" w:rsidRPr="00533A6E">
        <w:rPr>
          <w:rFonts w:ascii="Cambria" w:hAnsi="Cambria"/>
        </w:rPr>
        <w:t>A.5</w:t>
      </w:r>
      <w:r w:rsidR="00724AE1" w:rsidRPr="00533A6E">
        <w:rPr>
          <w:rFonts w:ascii="Cambria" w:hAnsi="Cambria"/>
        </w:rPr>
        <w:t xml:space="preserve"> týchto súťažných podkladov.</w:t>
      </w:r>
    </w:p>
    <w:p w14:paraId="5D90E37B" w14:textId="5D8CD9AB" w:rsidR="002A54EE" w:rsidRPr="00533A6E" w:rsidRDefault="003E19B3"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Skupina dodávateľov, </w:t>
      </w:r>
      <w:r w:rsidR="00414230" w:rsidRPr="00533A6E">
        <w:rPr>
          <w:rFonts w:ascii="Cambria" w:hAnsi="Cambria"/>
        </w:rPr>
        <w:t xml:space="preserve">takýto uchádzač je povinný </w:t>
      </w:r>
      <w:r w:rsidRPr="00533A6E">
        <w:rPr>
          <w:rFonts w:ascii="Cambria" w:hAnsi="Cambria"/>
        </w:rPr>
        <w:t xml:space="preserve">tiež </w:t>
      </w:r>
      <w:r w:rsidR="00414230" w:rsidRPr="00533A6E">
        <w:rPr>
          <w:rFonts w:ascii="Cambria" w:hAnsi="Cambria"/>
        </w:rPr>
        <w:t xml:space="preserve">predložiť </w:t>
      </w:r>
      <w:r w:rsidR="00A0426E" w:rsidRPr="00533A6E">
        <w:rPr>
          <w:rFonts w:ascii="Cambria" w:hAnsi="Cambria"/>
        </w:rPr>
        <w:t xml:space="preserve">zmluvu podľa bodu </w:t>
      </w:r>
      <w:r w:rsidR="001D6603" w:rsidRPr="00533A6E">
        <w:rPr>
          <w:rFonts w:ascii="Cambria" w:hAnsi="Cambria"/>
        </w:rPr>
        <w:fldChar w:fldCharType="begin"/>
      </w:r>
      <w:r w:rsidR="001D6603" w:rsidRPr="00533A6E">
        <w:rPr>
          <w:rFonts w:ascii="Cambria" w:hAnsi="Cambria"/>
        </w:rPr>
        <w:instrText xml:space="preserve"> REF _Ref4422270 \r \h </w:instrText>
      </w:r>
      <w:r w:rsidR="008501A8" w:rsidRPr="00533A6E">
        <w:rPr>
          <w:rFonts w:ascii="Cambria" w:hAnsi="Cambria"/>
        </w:rPr>
        <w:instrText xml:space="preserve"> \* MERGEFORMAT </w:instrText>
      </w:r>
      <w:r w:rsidR="001D6603" w:rsidRPr="00533A6E">
        <w:rPr>
          <w:rFonts w:ascii="Cambria" w:hAnsi="Cambria"/>
        </w:rPr>
      </w:r>
      <w:r w:rsidR="001D6603" w:rsidRPr="00533A6E">
        <w:rPr>
          <w:rFonts w:ascii="Cambria" w:hAnsi="Cambria"/>
        </w:rPr>
        <w:fldChar w:fldCharType="separate"/>
      </w:r>
      <w:r w:rsidR="00ED7F4A" w:rsidRPr="00533A6E">
        <w:rPr>
          <w:rFonts w:ascii="Cambria" w:hAnsi="Cambria"/>
        </w:rPr>
        <w:t>7.4</w:t>
      </w:r>
      <w:r w:rsidR="001D6603" w:rsidRPr="00533A6E">
        <w:rPr>
          <w:rFonts w:ascii="Cambria" w:hAnsi="Cambria"/>
        </w:rPr>
        <w:fldChar w:fldCharType="end"/>
      </w:r>
      <w:r w:rsidR="001D6603" w:rsidRPr="00533A6E">
        <w:rPr>
          <w:rFonts w:ascii="Cambria" w:hAnsi="Cambria"/>
        </w:rPr>
        <w:t xml:space="preserve"> </w:t>
      </w:r>
      <w:r w:rsidR="00A0426E" w:rsidRPr="00533A6E">
        <w:rPr>
          <w:rFonts w:ascii="Cambria" w:hAnsi="Cambria"/>
        </w:rPr>
        <w:t xml:space="preserve">nižšie alebo </w:t>
      </w:r>
      <w:r w:rsidRPr="00533A6E">
        <w:rPr>
          <w:rFonts w:ascii="Cambria" w:hAnsi="Cambria"/>
        </w:rPr>
        <w:t xml:space="preserve">čestné vyhlásenie o vytvorení </w:t>
      </w:r>
      <w:r w:rsidR="002A54EE" w:rsidRPr="00533A6E">
        <w:rPr>
          <w:rFonts w:ascii="Cambria" w:hAnsi="Cambria"/>
        </w:rPr>
        <w:t xml:space="preserve">Skupiny dodávateľov, ktorého vzor tvorí Prílohu č. </w:t>
      </w:r>
      <w:r w:rsidR="00A4716E" w:rsidRPr="00533A6E">
        <w:rPr>
          <w:rFonts w:ascii="Cambria" w:hAnsi="Cambria"/>
        </w:rPr>
        <w:t>A.4</w:t>
      </w:r>
      <w:r w:rsidR="002A54EE" w:rsidRPr="00533A6E">
        <w:rPr>
          <w:rFonts w:ascii="Cambria" w:hAnsi="Cambria"/>
        </w:rPr>
        <w:t xml:space="preserve"> týchto súťažných podkladov.</w:t>
      </w:r>
    </w:p>
    <w:p w14:paraId="210FB6FA" w14:textId="6E3D4662" w:rsidR="00DD0D61" w:rsidRPr="00533A6E" w:rsidRDefault="00414230" w:rsidP="007817B7">
      <w:pPr>
        <w:pStyle w:val="Heading4"/>
        <w:rPr>
          <w:rFonts w:ascii="Cambria" w:hAnsi="Cambria"/>
        </w:rPr>
      </w:pPr>
      <w:bookmarkStart w:id="62" w:name="_Ref4422270"/>
      <w:r w:rsidRPr="00533A6E">
        <w:rPr>
          <w:rFonts w:ascii="Cambria" w:hAnsi="Cambria"/>
        </w:rPr>
        <w:t xml:space="preserve">V prípade, ak bude ponuka </w:t>
      </w:r>
      <w:r w:rsidR="00FE33EB" w:rsidRPr="00533A6E">
        <w:rPr>
          <w:rFonts w:ascii="Cambria" w:hAnsi="Cambria"/>
        </w:rPr>
        <w:t xml:space="preserve">Skupiny </w:t>
      </w:r>
      <w:r w:rsidRPr="00533A6E">
        <w:rPr>
          <w:rFonts w:ascii="Cambria" w:hAnsi="Cambria"/>
        </w:rPr>
        <w:t xml:space="preserve">dodávateľov vyhodnotená ako úspešná, </w:t>
      </w:r>
      <w:r w:rsidR="00A36390" w:rsidRPr="00533A6E">
        <w:rPr>
          <w:rFonts w:ascii="Cambria" w:hAnsi="Cambria"/>
        </w:rPr>
        <w:t xml:space="preserve">všetci členovia </w:t>
      </w:r>
      <w:r w:rsidR="00FE33EB" w:rsidRPr="00533A6E">
        <w:rPr>
          <w:rFonts w:ascii="Cambria" w:hAnsi="Cambria"/>
        </w:rPr>
        <w:t>Skupin</w:t>
      </w:r>
      <w:r w:rsidR="00A36390" w:rsidRPr="00533A6E">
        <w:rPr>
          <w:rFonts w:ascii="Cambria" w:hAnsi="Cambria"/>
        </w:rPr>
        <w:t>y</w:t>
      </w:r>
      <w:r w:rsidR="00FE33EB" w:rsidRPr="00533A6E">
        <w:rPr>
          <w:rFonts w:ascii="Cambria" w:hAnsi="Cambria"/>
        </w:rPr>
        <w:t xml:space="preserve"> dodávateľov </w:t>
      </w:r>
      <w:r w:rsidR="00A36390" w:rsidRPr="00533A6E">
        <w:rPr>
          <w:rFonts w:ascii="Cambria" w:hAnsi="Cambria"/>
        </w:rPr>
        <w:t>budú</w:t>
      </w:r>
      <w:r w:rsidR="00F21325" w:rsidRPr="00533A6E">
        <w:rPr>
          <w:rFonts w:ascii="Cambria" w:hAnsi="Cambria"/>
        </w:rPr>
        <w:t xml:space="preserve"> povinn</w:t>
      </w:r>
      <w:r w:rsidR="00A36390" w:rsidRPr="00533A6E">
        <w:rPr>
          <w:rFonts w:ascii="Cambria" w:hAnsi="Cambria"/>
        </w:rPr>
        <w:t>í</w:t>
      </w:r>
      <w:r w:rsidR="00F21325" w:rsidRPr="00533A6E">
        <w:rPr>
          <w:rFonts w:ascii="Cambria" w:hAnsi="Cambria"/>
        </w:rPr>
        <w:t xml:space="preserve"> </w:t>
      </w:r>
      <w:r w:rsidR="00A73024" w:rsidRPr="00533A6E">
        <w:rPr>
          <w:rFonts w:ascii="Cambria" w:hAnsi="Cambria"/>
        </w:rPr>
        <w:t xml:space="preserve">najneskôr do podpisu </w:t>
      </w:r>
      <w:r w:rsidR="00437C48" w:rsidRPr="00533A6E">
        <w:rPr>
          <w:rFonts w:ascii="Cambria" w:hAnsi="Cambria"/>
        </w:rPr>
        <w:t>z</w:t>
      </w:r>
      <w:r w:rsidR="00876192" w:rsidRPr="00533A6E">
        <w:rPr>
          <w:rFonts w:ascii="Cambria" w:hAnsi="Cambria"/>
        </w:rPr>
        <w:t>mluv</w:t>
      </w:r>
      <w:r w:rsidR="00A73024" w:rsidRPr="00533A6E">
        <w:rPr>
          <w:rFonts w:ascii="Cambria" w:hAnsi="Cambria"/>
        </w:rPr>
        <w:t xml:space="preserve">y, ktorá bude výsledkom tohto </w:t>
      </w:r>
      <w:r w:rsidR="00A04C69" w:rsidRPr="00533A6E">
        <w:rPr>
          <w:rFonts w:ascii="Cambria" w:hAnsi="Cambria"/>
        </w:rPr>
        <w:t>Verejn</w:t>
      </w:r>
      <w:r w:rsidR="00A73024" w:rsidRPr="00533A6E">
        <w:rPr>
          <w:rFonts w:ascii="Cambria" w:hAnsi="Cambria"/>
        </w:rPr>
        <w:t xml:space="preserve">ého obstarávania, </w:t>
      </w:r>
      <w:r w:rsidR="00F21325" w:rsidRPr="00533A6E">
        <w:rPr>
          <w:rFonts w:ascii="Cambria" w:hAnsi="Cambria"/>
        </w:rPr>
        <w:t>uzatvoriť zmluvu</w:t>
      </w:r>
      <w:r w:rsidR="00FE33EB" w:rsidRPr="00533A6E">
        <w:rPr>
          <w:rFonts w:ascii="Cambria" w:hAnsi="Cambria"/>
        </w:rPr>
        <w:t xml:space="preserve"> o združení podľa ustanovení § 829 a </w:t>
      </w:r>
      <w:proofErr w:type="spellStart"/>
      <w:r w:rsidR="00FE33EB" w:rsidRPr="00533A6E">
        <w:rPr>
          <w:rFonts w:ascii="Cambria" w:hAnsi="Cambria"/>
        </w:rPr>
        <w:t>nasl</w:t>
      </w:r>
      <w:proofErr w:type="spellEnd"/>
      <w:r w:rsidR="00FE33EB" w:rsidRPr="00533A6E">
        <w:rPr>
          <w:rFonts w:ascii="Cambria" w:hAnsi="Cambria"/>
        </w:rPr>
        <w:t xml:space="preserve">. zákona </w:t>
      </w:r>
      <w:r w:rsidR="00A36390" w:rsidRPr="00533A6E">
        <w:rPr>
          <w:rFonts w:ascii="Cambria" w:hAnsi="Cambria"/>
        </w:rPr>
        <w:br/>
      </w:r>
      <w:r w:rsidR="00FE33EB" w:rsidRPr="00533A6E">
        <w:rPr>
          <w:rFonts w:ascii="Cambria" w:hAnsi="Cambria"/>
        </w:rPr>
        <w:t>č. 40/1964 Zb. Občiansky zákonník v znení neskorších predpisov</w:t>
      </w:r>
      <w:r w:rsidR="00F21325" w:rsidRPr="00533A6E">
        <w:rPr>
          <w:rFonts w:ascii="Cambria" w:hAnsi="Cambria"/>
        </w:rPr>
        <w:t xml:space="preserve"> alebo inú obdobnú zmluvu </w:t>
      </w:r>
      <w:r w:rsidR="00F21325" w:rsidRPr="00533A6E">
        <w:rPr>
          <w:rFonts w:ascii="Cambria" w:hAnsi="Cambria"/>
        </w:rPr>
        <w:lastRenderedPageBreak/>
        <w:t>s </w:t>
      </w:r>
      <w:r w:rsidR="00DD0D61" w:rsidRPr="00533A6E">
        <w:rPr>
          <w:rFonts w:ascii="Cambria" w:hAnsi="Cambria"/>
        </w:rPr>
        <w:t>minimálnymi</w:t>
      </w:r>
      <w:r w:rsidR="00F21325" w:rsidRPr="00533A6E">
        <w:rPr>
          <w:rFonts w:ascii="Cambria" w:hAnsi="Cambria"/>
        </w:rPr>
        <w:t xml:space="preserve"> obsahovými náležitosťami</w:t>
      </w:r>
      <w:r w:rsidR="00DD0D61" w:rsidRPr="00533A6E">
        <w:rPr>
          <w:rFonts w:ascii="Cambria" w:hAnsi="Cambria"/>
        </w:rPr>
        <w:t xml:space="preserve"> uvedenými nižšie</w:t>
      </w:r>
      <w:r w:rsidR="004B5E49" w:rsidRPr="00533A6E">
        <w:rPr>
          <w:rFonts w:ascii="Cambria" w:hAnsi="Cambria"/>
        </w:rPr>
        <w:t>.</w:t>
      </w:r>
      <w:r w:rsidR="00DD0D61" w:rsidRPr="00533A6E">
        <w:rPr>
          <w:rFonts w:ascii="Cambria" w:hAnsi="Cambria"/>
        </w:rPr>
        <w:t xml:space="preserve"> Zmluva o združení musí byť písomná, a musí obsahovať minimálne:</w:t>
      </w:r>
      <w:bookmarkEnd w:id="62"/>
    </w:p>
    <w:p w14:paraId="72EB4C6A" w14:textId="5E84F70F" w:rsidR="00DD0D61" w:rsidRPr="00533A6E" w:rsidRDefault="00FC48EA" w:rsidP="00FB3FDF">
      <w:pPr>
        <w:pStyle w:val="Heading6"/>
      </w:pPr>
      <w:r w:rsidRPr="00533A6E">
        <w:t>splnomocnenie</w:t>
      </w:r>
      <w:r w:rsidR="00DD0D61" w:rsidRPr="00533A6E">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533A6E">
        <w:t>z</w:t>
      </w:r>
      <w:r w:rsidR="00876192" w:rsidRPr="00533A6E">
        <w:t>mluv</w:t>
      </w:r>
      <w:r w:rsidR="00DD0D61" w:rsidRPr="00533A6E">
        <w:t xml:space="preserve">y, ktorá bude výsledkom </w:t>
      </w:r>
      <w:r w:rsidR="00A04C69" w:rsidRPr="00533A6E">
        <w:t>Verejn</w:t>
      </w:r>
      <w:r w:rsidR="00A9691F" w:rsidRPr="00533A6E">
        <w:t>ého obstarávania</w:t>
      </w:r>
      <w:r w:rsidR="00DD0D61" w:rsidRPr="00533A6E">
        <w:t xml:space="preserve">. </w:t>
      </w:r>
      <w:r w:rsidRPr="00533A6E">
        <w:t>Toto splnomocnenie</w:t>
      </w:r>
      <w:r w:rsidR="00DD0D61" w:rsidRPr="00533A6E">
        <w:t xml:space="preserve"> musí byť neoddeliteľnou súčasťou zmluvy o združení;</w:t>
      </w:r>
    </w:p>
    <w:p w14:paraId="47DF762B" w14:textId="0BC1BF96" w:rsidR="00DD0D61" w:rsidRPr="00533A6E" w:rsidRDefault="00DD0D61" w:rsidP="00FB3FDF">
      <w:pPr>
        <w:pStyle w:val="Heading6"/>
      </w:pPr>
      <w:r w:rsidRPr="00533A6E">
        <w:t xml:space="preserve">opis vzájomných práv a povinností členov Skupiny dodávateľov s uvedením činností, ktorými sa jednotliví členovia Skupiny dodávateľov budú podieľať na plnení </w:t>
      </w:r>
      <w:r w:rsidR="0068594A" w:rsidRPr="00533A6E">
        <w:t>p</w:t>
      </w:r>
      <w:r w:rsidR="007D674D" w:rsidRPr="00533A6E">
        <w:t>redmet</w:t>
      </w:r>
      <w:r w:rsidRPr="00533A6E">
        <w:t>u zákazky;</w:t>
      </w:r>
    </w:p>
    <w:p w14:paraId="7D54DABC" w14:textId="0D157CF5" w:rsidR="00922A11" w:rsidRPr="00533A6E" w:rsidRDefault="00DD0D61" w:rsidP="00FB3FDF">
      <w:pPr>
        <w:pStyle w:val="Heading6"/>
      </w:pPr>
      <w:r w:rsidRPr="00533A6E">
        <w:t xml:space="preserve">ustanovenie o tom, že všetci členovia Skupiny dodávateľov zodpovedajú za záväzky združenia voči </w:t>
      </w:r>
      <w:r w:rsidR="00A9691F" w:rsidRPr="00533A6E">
        <w:t>Verejnému obstarávateľovi</w:t>
      </w:r>
      <w:r w:rsidRPr="00533A6E">
        <w:t xml:space="preserve"> spoločne a</w:t>
      </w:r>
      <w:r w:rsidR="008D7A87" w:rsidRPr="00533A6E">
        <w:t> </w:t>
      </w:r>
      <w:r w:rsidRPr="00533A6E">
        <w:t>nerozdielne</w:t>
      </w:r>
      <w:r w:rsidR="008D7A87" w:rsidRPr="00533A6E">
        <w:t>.</w:t>
      </w:r>
    </w:p>
    <w:p w14:paraId="4AB70BE9" w14:textId="125F201B" w:rsidR="00F25C73" w:rsidRPr="00533A6E" w:rsidRDefault="00F25C73" w:rsidP="007817B7">
      <w:pPr>
        <w:pStyle w:val="Heading4"/>
        <w:rPr>
          <w:rFonts w:ascii="Cambria" w:hAnsi="Cambria"/>
        </w:rPr>
      </w:pPr>
      <w:r w:rsidRPr="00533A6E">
        <w:rPr>
          <w:rFonts w:ascii="Cambria" w:hAnsi="Cambria"/>
        </w:rPr>
        <w:t>Uchádzač</w:t>
      </w:r>
      <w:r w:rsidR="002A31CC" w:rsidRPr="00533A6E">
        <w:rPr>
          <w:rFonts w:ascii="Cambria" w:hAnsi="Cambria"/>
        </w:rPr>
        <w:t xml:space="preserve">, ktorý predkladá ponuku, </w:t>
      </w:r>
      <w:r w:rsidRPr="00533A6E">
        <w:rPr>
          <w:rFonts w:ascii="Cambria" w:hAnsi="Cambria"/>
        </w:rPr>
        <w:t>nemôže byť v tom istom postupe zadávania zákazky súčasne aj členom Skupiny dodávateľov, ktorá predkladá ponuku. Verejný obstarávateľ vylúči uchádzača, ktorý je súčasne členom Skupiny dodávateľov.</w:t>
      </w:r>
    </w:p>
    <w:p w14:paraId="3B58683E" w14:textId="40006185" w:rsidR="00AE3791" w:rsidRPr="00533A6E"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74145760"/>
      <w:r w:rsidRPr="00533A6E">
        <w:t>Predloženie a obsah ponúk</w:t>
      </w:r>
      <w:bookmarkEnd w:id="63"/>
      <w:bookmarkEnd w:id="64"/>
      <w:bookmarkEnd w:id="65"/>
      <w:bookmarkEnd w:id="66"/>
      <w:bookmarkEnd w:id="67"/>
      <w:bookmarkEnd w:id="68"/>
    </w:p>
    <w:p w14:paraId="79506D68" w14:textId="749CAB37" w:rsidR="00F25C73" w:rsidRPr="00533A6E" w:rsidRDefault="00FD77F0" w:rsidP="007817B7">
      <w:pPr>
        <w:pStyle w:val="Heading4"/>
        <w:rPr>
          <w:rFonts w:ascii="Cambria" w:hAnsi="Cambria"/>
        </w:rPr>
      </w:pPr>
      <w:r w:rsidRPr="00533A6E">
        <w:rPr>
          <w:rFonts w:ascii="Cambria" w:hAnsi="Cambria"/>
        </w:rPr>
        <w:t xml:space="preserve">Ak nie je v bode </w:t>
      </w:r>
      <w:r w:rsidR="009829EA" w:rsidRPr="00533A6E">
        <w:rPr>
          <w:rFonts w:ascii="Cambria" w:hAnsi="Cambria"/>
        </w:rPr>
        <w:fldChar w:fldCharType="begin"/>
      </w:r>
      <w:r w:rsidR="009829EA" w:rsidRPr="00533A6E">
        <w:rPr>
          <w:rFonts w:ascii="Cambria" w:hAnsi="Cambria"/>
        </w:rPr>
        <w:instrText xml:space="preserve"> REF _Ref534358796 \r \h </w:instrText>
      </w:r>
      <w:r w:rsidR="008501A8" w:rsidRPr="00533A6E">
        <w:rPr>
          <w:rFonts w:ascii="Cambria" w:hAnsi="Cambria"/>
        </w:rPr>
        <w:instrText xml:space="preserve"> \* MERGEFORMAT </w:instrText>
      </w:r>
      <w:r w:rsidR="009829EA" w:rsidRPr="00533A6E">
        <w:rPr>
          <w:rFonts w:ascii="Cambria" w:hAnsi="Cambria"/>
        </w:rPr>
      </w:r>
      <w:r w:rsidR="009829EA" w:rsidRPr="00533A6E">
        <w:rPr>
          <w:rFonts w:ascii="Cambria" w:hAnsi="Cambria"/>
        </w:rPr>
        <w:fldChar w:fldCharType="separate"/>
      </w:r>
      <w:r w:rsidR="00ED7F4A" w:rsidRPr="00533A6E">
        <w:rPr>
          <w:rFonts w:ascii="Cambria" w:hAnsi="Cambria"/>
        </w:rPr>
        <w:t>8.5</w:t>
      </w:r>
      <w:r w:rsidR="009829EA" w:rsidRPr="00533A6E">
        <w:rPr>
          <w:rFonts w:ascii="Cambria" w:hAnsi="Cambria"/>
        </w:rPr>
        <w:fldChar w:fldCharType="end"/>
      </w:r>
      <w:r w:rsidR="009829EA" w:rsidRPr="00533A6E">
        <w:rPr>
          <w:rFonts w:ascii="Cambria" w:hAnsi="Cambria"/>
        </w:rPr>
        <w:t xml:space="preserve"> </w:t>
      </w:r>
      <w:r w:rsidRPr="00533A6E">
        <w:rPr>
          <w:rFonts w:ascii="Cambria" w:hAnsi="Cambria"/>
        </w:rPr>
        <w:t xml:space="preserve">tejto časti súťažných podkladov uvedené inak, ponuka musí byť vyhotovená elektronicky v zmysle § 49 ods. 1 písm. a) </w:t>
      </w:r>
      <w:r w:rsidR="005A1935" w:rsidRPr="00533A6E">
        <w:rPr>
          <w:rFonts w:ascii="Cambria" w:hAnsi="Cambria"/>
        </w:rPr>
        <w:t>ZVO</w:t>
      </w:r>
      <w:r w:rsidRPr="00533A6E">
        <w:rPr>
          <w:rFonts w:ascii="Cambria" w:hAnsi="Cambria"/>
        </w:rPr>
        <w:t xml:space="preserve"> a vložená do systému JOSEPHINE umiestnenom na webovej adrese </w:t>
      </w:r>
      <w:hyperlink r:id="rId15" w:history="1">
        <w:r w:rsidRPr="00533A6E">
          <w:rPr>
            <w:rFonts w:ascii="Cambria" w:hAnsi="Cambria"/>
          </w:rPr>
          <w:t>https://josephine.proebiz.com/</w:t>
        </w:r>
      </w:hyperlink>
      <w:r w:rsidRPr="00533A6E">
        <w:rPr>
          <w:rFonts w:ascii="Cambria" w:hAnsi="Cambria"/>
        </w:rPr>
        <w:t xml:space="preserve">. </w:t>
      </w:r>
      <w:r w:rsidR="00F25C73" w:rsidRPr="00533A6E">
        <w:rPr>
          <w:rFonts w:ascii="Cambria" w:hAnsi="Cambria"/>
        </w:rPr>
        <w:t xml:space="preserve">Uchádzač môže predložiť iba jednu ponuku. Uchádzač predkladá ponuku spôsobom uvedeným v bode </w:t>
      </w:r>
      <w:r w:rsidR="00F25C73" w:rsidRPr="00533A6E">
        <w:rPr>
          <w:rFonts w:ascii="Cambria" w:hAnsi="Cambria"/>
        </w:rPr>
        <w:fldChar w:fldCharType="begin"/>
      </w:r>
      <w:r w:rsidR="00F25C73" w:rsidRPr="00533A6E">
        <w:rPr>
          <w:rFonts w:ascii="Cambria" w:hAnsi="Cambria"/>
        </w:rPr>
        <w:instrText xml:space="preserve"> REF _Ref4422409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20</w:t>
      </w:r>
      <w:r w:rsidR="00F25C73" w:rsidRPr="00533A6E">
        <w:rPr>
          <w:rFonts w:ascii="Cambria" w:hAnsi="Cambria"/>
        </w:rPr>
        <w:fldChar w:fldCharType="end"/>
      </w:r>
      <w:r w:rsidR="00F25C73" w:rsidRPr="00533A6E">
        <w:rPr>
          <w:rFonts w:ascii="Cambria" w:hAnsi="Cambria"/>
        </w:rPr>
        <w:t xml:space="preserve"> tejto časti súťažných podkladov a v lehote uvedenej v bode </w:t>
      </w:r>
      <w:r w:rsidR="00F25C73" w:rsidRPr="00533A6E">
        <w:rPr>
          <w:rFonts w:ascii="Cambria" w:hAnsi="Cambria"/>
        </w:rPr>
        <w:fldChar w:fldCharType="begin"/>
      </w:r>
      <w:r w:rsidR="00F25C73" w:rsidRPr="00533A6E">
        <w:rPr>
          <w:rFonts w:ascii="Cambria" w:hAnsi="Cambria"/>
        </w:rPr>
        <w:instrText xml:space="preserve"> REF _Ref4422424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21</w:t>
      </w:r>
      <w:r w:rsidR="00F25C73" w:rsidRPr="00533A6E">
        <w:rPr>
          <w:rFonts w:ascii="Cambria" w:hAnsi="Cambria"/>
        </w:rPr>
        <w:fldChar w:fldCharType="end"/>
      </w:r>
      <w:r w:rsidR="00F25C73" w:rsidRPr="00533A6E">
        <w:rPr>
          <w:rFonts w:ascii="Cambria" w:hAnsi="Cambria"/>
        </w:rPr>
        <w:t xml:space="preserve"> tejto časti súťažných podkladov.</w:t>
      </w:r>
    </w:p>
    <w:p w14:paraId="3D16158B" w14:textId="4E18C524" w:rsidR="00A56198" w:rsidRPr="00533A6E" w:rsidRDefault="00A56198" w:rsidP="007817B7">
      <w:pPr>
        <w:pStyle w:val="Heading4"/>
        <w:rPr>
          <w:rFonts w:ascii="Cambria" w:hAnsi="Cambria"/>
        </w:rPr>
      </w:pPr>
      <w:bookmarkStart w:id="69" w:name="_Ref6235445"/>
      <w:r w:rsidRPr="00533A6E">
        <w:rPr>
          <w:rFonts w:ascii="Cambria" w:hAnsi="Cambria"/>
        </w:rPr>
        <w:t>Súčasťou ponuky musia byť nasledujúce doklady / dokumenty:</w:t>
      </w:r>
      <w:bookmarkEnd w:id="69"/>
      <w:r w:rsidRPr="00533A6E">
        <w:rPr>
          <w:rFonts w:ascii="Cambria" w:hAnsi="Cambria"/>
        </w:rPr>
        <w:t xml:space="preserve"> </w:t>
      </w:r>
    </w:p>
    <w:p w14:paraId="13453BEF" w14:textId="5D09DB1D" w:rsidR="00A56198" w:rsidRPr="00533A6E" w:rsidRDefault="00FC48EA" w:rsidP="00FB3FDF">
      <w:pPr>
        <w:pStyle w:val="Heading6"/>
      </w:pPr>
      <w:bookmarkStart w:id="70" w:name="_Hlk534374350"/>
      <w:r w:rsidRPr="00533A6E">
        <w:t xml:space="preserve">Úvodný </w:t>
      </w:r>
      <w:r w:rsidR="00A56198" w:rsidRPr="00533A6E">
        <w:t>list ponuky s </w:t>
      </w:r>
      <w:r w:rsidR="00A56198" w:rsidRPr="00533A6E">
        <w:rPr>
          <w:szCs w:val="20"/>
        </w:rPr>
        <w:t>uvedením</w:t>
      </w:r>
      <w:r w:rsidR="00A56198" w:rsidRPr="00533A6E">
        <w:t xml:space="preserve"> nasledovných údajov:</w:t>
      </w:r>
      <w:bookmarkEnd w:id="70"/>
    </w:p>
    <w:p w14:paraId="6218E968" w14:textId="1E351242" w:rsidR="00A56198" w:rsidRPr="00533A6E" w:rsidRDefault="00A56198" w:rsidP="00FE57E8">
      <w:pPr>
        <w:pStyle w:val="Heading7"/>
      </w:pPr>
      <w:r w:rsidRPr="00533A6E">
        <w:t>identifikácia uchádzača - obchodn</w:t>
      </w:r>
      <w:r w:rsidR="00BE4C42" w:rsidRPr="00533A6E">
        <w:t>é</w:t>
      </w:r>
      <w:r w:rsidRPr="00533A6E">
        <w:t xml:space="preserve"> </w:t>
      </w:r>
      <w:r w:rsidR="00BE4C42" w:rsidRPr="00533A6E">
        <w:t xml:space="preserve">meno / </w:t>
      </w:r>
      <w:r w:rsidRPr="00533A6E">
        <w:t>názov a sídlo uchádzača (uchádzačov v prípade Skupiny dodávateľov);</w:t>
      </w:r>
    </w:p>
    <w:p w14:paraId="70BF33B6" w14:textId="5D33413D" w:rsidR="00A56198" w:rsidRPr="00533A6E" w:rsidRDefault="00A56198" w:rsidP="00FE57E8">
      <w:pPr>
        <w:pStyle w:val="Heading7"/>
      </w:pPr>
      <w:r w:rsidRPr="00533A6E">
        <w:t xml:space="preserve">identifikáciu Verejnej súťaže, do ktorej sa ponuka predkladá s uvedením názvu </w:t>
      </w:r>
      <w:r w:rsidR="0068594A" w:rsidRPr="00533A6E">
        <w:t>p</w:t>
      </w:r>
      <w:r w:rsidRPr="00533A6E">
        <w:t>redmetu zákazky;</w:t>
      </w:r>
    </w:p>
    <w:p w14:paraId="2FDBC96A" w14:textId="77777777" w:rsidR="00A56198" w:rsidRPr="00533A6E" w:rsidRDefault="00A56198" w:rsidP="00FE57E8">
      <w:pPr>
        <w:pStyle w:val="Heading7"/>
      </w:pPr>
      <w:r w:rsidRPr="00533A6E">
        <w:t>zoznam dokumentov predložených v ponuke;</w:t>
      </w:r>
    </w:p>
    <w:p w14:paraId="1DCABECD" w14:textId="675D6487" w:rsidR="00A56198" w:rsidRPr="00533A6E" w:rsidRDefault="00A56198" w:rsidP="00FE57E8">
      <w:pPr>
        <w:pStyle w:val="Heading7"/>
      </w:pPr>
      <w:r w:rsidRPr="00533A6E">
        <w:t xml:space="preserve">identifikácia obchodného tajomstva, resp. dôverných informácií (ak sú) v súlade s bodom </w:t>
      </w:r>
      <w:r w:rsidR="00696E11" w:rsidRPr="00533A6E">
        <w:fldChar w:fldCharType="begin"/>
      </w:r>
      <w:r w:rsidR="00696E11" w:rsidRPr="00533A6E">
        <w:instrText xml:space="preserve"> REF _Ref4422446 \n \h </w:instrText>
      </w:r>
      <w:r w:rsidR="008501A8" w:rsidRPr="00533A6E">
        <w:instrText xml:space="preserve"> \* MERGEFORMAT </w:instrText>
      </w:r>
      <w:r w:rsidR="00696E11" w:rsidRPr="00533A6E">
        <w:fldChar w:fldCharType="separate"/>
      </w:r>
      <w:r w:rsidR="00ED7F4A" w:rsidRPr="00533A6E">
        <w:t>25.2</w:t>
      </w:r>
      <w:r w:rsidR="00696E11" w:rsidRPr="00533A6E">
        <w:fldChar w:fldCharType="end"/>
      </w:r>
      <w:r w:rsidR="00696E11" w:rsidRPr="00533A6E">
        <w:t xml:space="preserve"> </w:t>
      </w:r>
      <w:r w:rsidRPr="00533A6E">
        <w:t>týchto súťažných podkladov (identifikácia čísla strany, čísla odseku, bodu a textu obsahujúceho obchodné tajomstvo, príp. dôverné informácie).</w:t>
      </w:r>
    </w:p>
    <w:p w14:paraId="06068968" w14:textId="750A37C7" w:rsidR="00A56198" w:rsidRPr="00533A6E" w:rsidRDefault="00A56198" w:rsidP="00FB3FDF">
      <w:pPr>
        <w:pStyle w:val="Heading6"/>
        <w:numPr>
          <w:ilvl w:val="0"/>
          <w:numId w:val="0"/>
        </w:numPr>
        <w:ind w:left="1134"/>
      </w:pPr>
      <w:r w:rsidRPr="00533A6E">
        <w:t xml:space="preserve">Ako vzor </w:t>
      </w:r>
      <w:r w:rsidR="00FC48EA" w:rsidRPr="00533A6E">
        <w:t xml:space="preserve">úvodného </w:t>
      </w:r>
      <w:r w:rsidRPr="00533A6E">
        <w:t xml:space="preserve">listu uchádzač môže použiť vzor uvedený v Prílohe č. </w:t>
      </w:r>
      <w:r w:rsidR="00B87223" w:rsidRPr="00533A6E">
        <w:t>A.1</w:t>
      </w:r>
      <w:r w:rsidRPr="00533A6E">
        <w:t xml:space="preserve"> súťažných podkladov</w:t>
      </w:r>
      <w:r w:rsidR="00E543BE" w:rsidRPr="00533A6E">
        <w:t>.</w:t>
      </w:r>
    </w:p>
    <w:p w14:paraId="246906CB" w14:textId="1DAC26BD" w:rsidR="00831255" w:rsidRPr="00533A6E" w:rsidRDefault="00FE5D11" w:rsidP="00FB3FDF">
      <w:pPr>
        <w:pStyle w:val="Heading6"/>
      </w:pPr>
      <w:bookmarkStart w:id="71" w:name="_Ref4422667"/>
      <w:bookmarkStart w:id="72" w:name="_Ref524523915"/>
      <w:r w:rsidRPr="00533A6E">
        <w:rPr>
          <w:b/>
          <w:bCs/>
        </w:rPr>
        <w:t>Technická časť ponuky</w:t>
      </w:r>
      <w:r w:rsidRPr="00533A6E">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34D8EDE6" w:rsidR="00FE5D11" w:rsidRPr="00533A6E" w:rsidRDefault="00FE5D11" w:rsidP="00FE57E8">
      <w:pPr>
        <w:pStyle w:val="Heading7"/>
      </w:pPr>
      <w:r w:rsidRPr="00533A6E">
        <w:t xml:space="preserve">Všeobecný opis realizácie opatrení rozdelený na jednotlivé navrhované opatrenia, pričom pri každom opatrení uchádzač uvedie najmä </w:t>
      </w:r>
      <w:r w:rsidR="00855702" w:rsidRPr="00533A6E">
        <w:t xml:space="preserve">(i) </w:t>
      </w:r>
      <w:r w:rsidRPr="00533A6E">
        <w:t>základný opis samotného opatrenia a spôsobu jeho realizácie, ďalej uchádzač uvedie</w:t>
      </w:r>
      <w:r w:rsidR="00855702" w:rsidRPr="00533A6E">
        <w:t xml:space="preserve"> (ii) </w:t>
      </w:r>
      <w:r w:rsidRPr="00533A6E">
        <w:t>výšku investičných nákladov za jednotlivé opatrenia</w:t>
      </w:r>
      <w:r w:rsidR="00855702" w:rsidRPr="00533A6E">
        <w:t xml:space="preserve"> </w:t>
      </w:r>
      <w:r w:rsidR="00903F9D" w:rsidRPr="00533A6E">
        <w:t xml:space="preserve">a </w:t>
      </w:r>
      <w:r w:rsidR="00855702" w:rsidRPr="00533A6E">
        <w:t xml:space="preserve">(iii) </w:t>
      </w:r>
      <w:r w:rsidRPr="00533A6E">
        <w:t>materiálno-technologickú charakteristiku vybraných materiálov a</w:t>
      </w:r>
      <w:r w:rsidR="007652B3" w:rsidRPr="00533A6E">
        <w:t> </w:t>
      </w:r>
      <w:r w:rsidRPr="00533A6E">
        <w:t>zriadení</w:t>
      </w:r>
      <w:r w:rsidR="007652B3" w:rsidRPr="00533A6E">
        <w:t xml:space="preserve"> s identifikovaním kľúčových komponentov aj s uvedením konkrétneho typu výrobku a jeho výrobcu</w:t>
      </w:r>
      <w:r w:rsidRPr="00533A6E">
        <w:t>, ktoré budú tvoriť predmet dodania</w:t>
      </w:r>
      <w:r w:rsidR="00E35774" w:rsidRPr="00533A6E">
        <w:t>; a</w:t>
      </w:r>
    </w:p>
    <w:p w14:paraId="71C089B0" w14:textId="16DF5170" w:rsidR="00E35774" w:rsidRPr="00533A6E" w:rsidRDefault="00E35774" w:rsidP="00FE57E8">
      <w:pPr>
        <w:pStyle w:val="Heading7"/>
      </w:pPr>
      <w:r w:rsidRPr="00533A6E">
        <w:t xml:space="preserve">Grafický harmonogram plnenia. Harmonogram plnenia bude obsahovať vyjadrenie časovej náročnosti a nadväznosti jednotlivých úkonov, činností a prác vyjadrenú v </w:t>
      </w:r>
      <w:r w:rsidRPr="00533A6E">
        <w:lastRenderedPageBreak/>
        <w:t xml:space="preserve">dňoch. Harmonogram plnenia bude obsahovať uvedenie kritickej cesty jednotlivých plnení smerujúcich k dokončeniu predmetu zákazky pri zohľadnení časových a vecných míľnikov plnenia stanovených v bode </w:t>
      </w:r>
      <w:r w:rsidRPr="00533A6E">
        <w:fldChar w:fldCharType="begin"/>
      </w:r>
      <w:r w:rsidRPr="00533A6E">
        <w:instrText xml:space="preserve"> REF _Ref14346950 \n \h  \* MERGEFORMAT </w:instrText>
      </w:r>
      <w:r w:rsidRPr="00533A6E">
        <w:fldChar w:fldCharType="separate"/>
      </w:r>
      <w:r w:rsidR="00ED7F4A" w:rsidRPr="00533A6E">
        <w:t>9</w:t>
      </w:r>
      <w:r w:rsidRPr="00533A6E">
        <w:fldChar w:fldCharType="end"/>
      </w:r>
      <w:r w:rsidRPr="00533A6E">
        <w:t xml:space="preserve"> časti B. Opis predmetu zákazky týchto súťažných podkladov. Harmonogram plnenia predložený uchádzačom v rámci ponuky sa v prípade jeho úspechu doplní ako súčasť príslušnej zmluvy.</w:t>
      </w:r>
    </w:p>
    <w:p w14:paraId="4811E380" w14:textId="7C4D0BE6" w:rsidR="00630236" w:rsidRPr="00533A6E" w:rsidRDefault="00922426" w:rsidP="00FB3FDF">
      <w:pPr>
        <w:pStyle w:val="Heading6"/>
      </w:pPr>
      <w:bookmarkStart w:id="73" w:name="_Ref6235423"/>
      <w:r w:rsidRPr="00533A6E">
        <w:t>Doklady a dokumenty</w:t>
      </w:r>
      <w:r w:rsidR="00665159" w:rsidRPr="00533A6E">
        <w:t>, ktorými uchádzač preukazuje splnenie podmienok účasti</w:t>
      </w:r>
      <w:r w:rsidR="00A718D2" w:rsidRPr="00533A6E">
        <w:t xml:space="preserve"> v zmysle Časti F. Podmienky účasti týchto súťažných podkladov</w:t>
      </w:r>
      <w:r w:rsidR="0045452C" w:rsidRPr="00533A6E">
        <w:rPr>
          <w:szCs w:val="20"/>
        </w:rPr>
        <w:t>; t. j. všetky doklady, ktorými preukazuje splnenie podmienok účasti týkajúcich sa osobného postavenia</w:t>
      </w:r>
      <w:r w:rsidR="00FC3250" w:rsidRPr="00533A6E">
        <w:rPr>
          <w:szCs w:val="20"/>
        </w:rPr>
        <w:t xml:space="preserve"> a</w:t>
      </w:r>
      <w:r w:rsidR="0045452C" w:rsidRPr="00533A6E">
        <w:rPr>
          <w:szCs w:val="20"/>
        </w:rPr>
        <w:t xml:space="preserve"> technickej </w:t>
      </w:r>
      <w:r w:rsidR="00FC3250" w:rsidRPr="00533A6E">
        <w:rPr>
          <w:szCs w:val="20"/>
        </w:rPr>
        <w:t xml:space="preserve">alebo odbornej </w:t>
      </w:r>
      <w:r w:rsidR="0045452C" w:rsidRPr="00533A6E">
        <w:rPr>
          <w:szCs w:val="20"/>
        </w:rPr>
        <w:t>spôsobilosti (</w:t>
      </w:r>
      <w:r w:rsidR="00FC3250" w:rsidRPr="00533A6E">
        <w:rPr>
          <w:szCs w:val="20"/>
        </w:rPr>
        <w:t xml:space="preserve">Verejný obstarávateľ odporúča, aby uchádzač za účelom preukázania splnenia niektorých podmienok účasti technickej alebo odbornej spôsobilosti použil aj vzorové dokumenty </w:t>
      </w:r>
      <w:r w:rsidR="0045452C" w:rsidRPr="00533A6E">
        <w:rPr>
          <w:szCs w:val="20"/>
        </w:rPr>
        <w:t>Príloh č.</w:t>
      </w:r>
      <w:r w:rsidR="00665A53" w:rsidRPr="00533A6E">
        <w:rPr>
          <w:szCs w:val="20"/>
        </w:rPr>
        <w:t xml:space="preserve"> </w:t>
      </w:r>
      <w:r w:rsidR="00964A48" w:rsidRPr="00533A6E">
        <w:rPr>
          <w:szCs w:val="20"/>
        </w:rPr>
        <w:t>F.1</w:t>
      </w:r>
      <w:r w:rsidR="00665A53" w:rsidRPr="00533A6E">
        <w:rPr>
          <w:szCs w:val="20"/>
        </w:rPr>
        <w:t xml:space="preserve"> </w:t>
      </w:r>
      <w:r w:rsidR="00FC3250" w:rsidRPr="00533A6E">
        <w:rPr>
          <w:szCs w:val="20"/>
        </w:rPr>
        <w:t xml:space="preserve">a </w:t>
      </w:r>
      <w:r w:rsidR="00964A48" w:rsidRPr="00533A6E">
        <w:rPr>
          <w:szCs w:val="20"/>
        </w:rPr>
        <w:t>F.2</w:t>
      </w:r>
      <w:r w:rsidR="00665A53" w:rsidRPr="00533A6E">
        <w:rPr>
          <w:szCs w:val="20"/>
        </w:rPr>
        <w:t xml:space="preserve"> </w:t>
      </w:r>
      <w:r w:rsidR="0045452C" w:rsidRPr="00533A6E">
        <w:rPr>
          <w:szCs w:val="20"/>
        </w:rPr>
        <w:t>týchto súťažných podkladov</w:t>
      </w:r>
      <w:r w:rsidR="00FC3250" w:rsidRPr="00533A6E">
        <w:rPr>
          <w:szCs w:val="20"/>
        </w:rPr>
        <w:t xml:space="preserve"> – t.</w:t>
      </w:r>
      <w:r w:rsidR="00BE5BF7" w:rsidRPr="00533A6E">
        <w:rPr>
          <w:szCs w:val="20"/>
        </w:rPr>
        <w:t xml:space="preserve"> </w:t>
      </w:r>
      <w:r w:rsidR="00FC3250" w:rsidRPr="00533A6E">
        <w:rPr>
          <w:szCs w:val="20"/>
        </w:rPr>
        <w:t xml:space="preserve">j. </w:t>
      </w:r>
      <w:r w:rsidR="0068594A" w:rsidRPr="00533A6E">
        <w:rPr>
          <w:szCs w:val="20"/>
        </w:rPr>
        <w:t>Z</w:t>
      </w:r>
      <w:r w:rsidR="00FC3250" w:rsidRPr="00533A6E">
        <w:rPr>
          <w:szCs w:val="20"/>
        </w:rPr>
        <w:t>oznam poskytnutých služieb (referencií) a </w:t>
      </w:r>
      <w:r w:rsidR="0068594A" w:rsidRPr="00533A6E">
        <w:rPr>
          <w:szCs w:val="20"/>
        </w:rPr>
        <w:t>Z</w:t>
      </w:r>
      <w:r w:rsidR="00FC3250" w:rsidRPr="00533A6E">
        <w:rPr>
          <w:szCs w:val="20"/>
        </w:rPr>
        <w:t>oznam odborníkov</w:t>
      </w:r>
      <w:r w:rsidR="0045452C" w:rsidRPr="00533A6E">
        <w:rPr>
          <w:szCs w:val="20"/>
        </w:rPr>
        <w:t>)</w:t>
      </w:r>
      <w:r w:rsidR="00D70FE6" w:rsidRPr="00533A6E">
        <w:t>.</w:t>
      </w:r>
      <w:bookmarkEnd w:id="73"/>
      <w:r w:rsidR="005B20B5" w:rsidRPr="00533A6E">
        <w:t xml:space="preserve"> </w:t>
      </w:r>
      <w:bookmarkEnd w:id="71"/>
      <w:bookmarkEnd w:id="72"/>
    </w:p>
    <w:p w14:paraId="5465F939" w14:textId="2F6E13D7" w:rsidR="00672CF4" w:rsidRPr="00533A6E" w:rsidRDefault="00A41B5F" w:rsidP="00FB3FDF">
      <w:pPr>
        <w:pStyle w:val="Heading6"/>
      </w:pPr>
      <w:r w:rsidRPr="00533A6E">
        <w:t>Návrh zmluvy vypracovaný podľa vzoru zmluvy uvedenom v Prílohe D.1 súťažných  podkladov s prílohami podľa poznámok uvedených v návrhu zmluvy</w:t>
      </w:r>
      <w:r w:rsidR="007406A5" w:rsidRPr="00533A6E">
        <w:t>.</w:t>
      </w:r>
    </w:p>
    <w:p w14:paraId="4EE6574B" w14:textId="77777777" w:rsidR="009E22BB" w:rsidRPr="00533A6E" w:rsidRDefault="009E22BB" w:rsidP="00FB3FDF">
      <w:pPr>
        <w:pStyle w:val="Heading6"/>
        <w:rPr>
          <w:szCs w:val="20"/>
        </w:rPr>
      </w:pPr>
      <w:bookmarkStart w:id="74" w:name="_Ref4422691"/>
      <w:bookmarkStart w:id="75" w:name="_Ref524522702"/>
      <w:bookmarkStart w:id="76" w:name="_Ref524523889"/>
      <w:r w:rsidRPr="00533A6E">
        <w:t xml:space="preserve">Doklad o zložení zábezpeky podľa bodu 16 tejto časti súťažných podkladov vo forme </w:t>
      </w:r>
      <w:r w:rsidRPr="00533A6E">
        <w:rPr>
          <w:szCs w:val="20"/>
        </w:rPr>
        <w:t>ustanovenej v bode 8.5 tejto časti súťažných podkladov.</w:t>
      </w:r>
      <w:bookmarkEnd w:id="74"/>
      <w:r w:rsidRPr="00533A6E">
        <w:rPr>
          <w:szCs w:val="20"/>
        </w:rPr>
        <w:t xml:space="preserve"> </w:t>
      </w:r>
      <w:bookmarkEnd w:id="75"/>
    </w:p>
    <w:bookmarkEnd w:id="76"/>
    <w:p w14:paraId="17DC7686" w14:textId="4B588AC1" w:rsidR="00915293" w:rsidRPr="00533A6E" w:rsidRDefault="00672CF4" w:rsidP="00FB3FDF">
      <w:pPr>
        <w:pStyle w:val="Heading6"/>
      </w:pPr>
      <w:r w:rsidRPr="00533A6E">
        <w:t xml:space="preserve">Vyhlásenie o akceptácii podmienok </w:t>
      </w:r>
      <w:r w:rsidR="0068594A" w:rsidRPr="00533A6E">
        <w:t xml:space="preserve">Verejnej </w:t>
      </w:r>
      <w:r w:rsidRPr="00533A6E">
        <w:t xml:space="preserve">súťaže, </w:t>
      </w:r>
      <w:r w:rsidR="00915293" w:rsidRPr="00533A6E">
        <w:t xml:space="preserve">ktorého vzor tvorí Prílohu č. </w:t>
      </w:r>
      <w:r w:rsidR="00B87223" w:rsidRPr="00533A6E">
        <w:t>A.2</w:t>
      </w:r>
      <w:r w:rsidR="00915293" w:rsidRPr="00533A6E">
        <w:t xml:space="preserve"> týchto súťažných podkladov.</w:t>
      </w:r>
    </w:p>
    <w:p w14:paraId="3C69AB4A" w14:textId="1C7F31F4" w:rsidR="00915293" w:rsidRPr="00533A6E" w:rsidRDefault="00915293" w:rsidP="00FB3FDF">
      <w:pPr>
        <w:pStyle w:val="Heading6"/>
      </w:pPr>
      <w:r w:rsidRPr="00533A6E">
        <w:rPr>
          <w:szCs w:val="20"/>
        </w:rPr>
        <w:t>Čestné vyhlásenie uchádzača o</w:t>
      </w:r>
      <w:r w:rsidRPr="00533A6E">
        <w:rPr>
          <w:rFonts w:cs="Calibri"/>
          <w:szCs w:val="20"/>
        </w:rPr>
        <w:t> </w:t>
      </w:r>
      <w:r w:rsidRPr="00533A6E">
        <w:rPr>
          <w:szCs w:val="20"/>
        </w:rPr>
        <w:t xml:space="preserve">neprítomnosti konfliktu záujmov vypracované podľa </w:t>
      </w:r>
      <w:r w:rsidRPr="00533A6E">
        <w:t xml:space="preserve">Prílohy č. </w:t>
      </w:r>
      <w:r w:rsidR="00B87223" w:rsidRPr="00533A6E">
        <w:t>A.3</w:t>
      </w:r>
      <w:r w:rsidRPr="00533A6E">
        <w:t xml:space="preserve"> týchto súťažných podkladov a v súlade s bodom </w:t>
      </w:r>
      <w:r w:rsidR="00696E11" w:rsidRPr="00533A6E">
        <w:fldChar w:fldCharType="begin"/>
      </w:r>
      <w:r w:rsidR="00696E11" w:rsidRPr="00533A6E">
        <w:instrText xml:space="preserve"> REF _Ref4422488 \n \h </w:instrText>
      </w:r>
      <w:r w:rsidR="008501A8" w:rsidRPr="00533A6E">
        <w:instrText xml:space="preserve"> \* MERGEFORMAT </w:instrText>
      </w:r>
      <w:r w:rsidR="00696E11" w:rsidRPr="00533A6E">
        <w:fldChar w:fldCharType="separate"/>
      </w:r>
      <w:r w:rsidR="00ED7F4A" w:rsidRPr="00533A6E">
        <w:t>19</w:t>
      </w:r>
      <w:r w:rsidR="00696E11" w:rsidRPr="00533A6E">
        <w:fldChar w:fldCharType="end"/>
      </w:r>
      <w:r w:rsidRPr="00533A6E">
        <w:t xml:space="preserve"> tejto časti súťažných podkladov.</w:t>
      </w:r>
    </w:p>
    <w:p w14:paraId="3CDD144B" w14:textId="22DFD4A6" w:rsidR="00915293" w:rsidRPr="00533A6E" w:rsidRDefault="00915293" w:rsidP="00FB3FDF">
      <w:pPr>
        <w:pStyle w:val="Heading6"/>
      </w:pPr>
      <w:bookmarkStart w:id="77" w:name="_Hlk519775982"/>
      <w:r w:rsidRPr="00533A6E">
        <w:t>Ak ponuku predkladá Skupina dodávateľov</w:t>
      </w:r>
      <w:r w:rsidR="007E5BFA" w:rsidRPr="00533A6E">
        <w:t>,</w:t>
      </w:r>
      <w:bookmarkEnd w:id="77"/>
      <w:r w:rsidR="007E5BFA" w:rsidRPr="00533A6E">
        <w:t xml:space="preserve"> </w:t>
      </w:r>
      <w:r w:rsidRPr="00533A6E">
        <w:t>zmluv</w:t>
      </w:r>
      <w:r w:rsidR="007E5BFA" w:rsidRPr="00533A6E">
        <w:t>a</w:t>
      </w:r>
      <w:r w:rsidRPr="00533A6E">
        <w:t xml:space="preserve"> podľa bodu </w:t>
      </w:r>
      <w:r w:rsidR="00696E11" w:rsidRPr="00533A6E">
        <w:fldChar w:fldCharType="begin"/>
      </w:r>
      <w:r w:rsidR="00696E11" w:rsidRPr="00533A6E">
        <w:instrText xml:space="preserve"> REF _Ref4422270 \n \h </w:instrText>
      </w:r>
      <w:r w:rsidR="008501A8" w:rsidRPr="00533A6E">
        <w:instrText xml:space="preserve"> \* MERGEFORMAT </w:instrText>
      </w:r>
      <w:r w:rsidR="00696E11" w:rsidRPr="00533A6E">
        <w:fldChar w:fldCharType="separate"/>
      </w:r>
      <w:r w:rsidR="00ED7F4A" w:rsidRPr="00533A6E">
        <w:t>7.4</w:t>
      </w:r>
      <w:r w:rsidR="00696E11" w:rsidRPr="00533A6E">
        <w:fldChar w:fldCharType="end"/>
      </w:r>
      <w:r w:rsidR="00696E11" w:rsidRPr="00533A6E">
        <w:t xml:space="preserve"> </w:t>
      </w:r>
      <w:r w:rsidRPr="00533A6E">
        <w:t xml:space="preserve">tejto časti súťažných podkladov, alebo čestné vyhlásenie o vytvorení Skupiny dodávateľov, ktorého vzor tvorí Prílohu č. </w:t>
      </w:r>
      <w:r w:rsidR="00F376A8" w:rsidRPr="00533A6E">
        <w:t>A.4</w:t>
      </w:r>
      <w:r w:rsidRPr="00533A6E">
        <w:t xml:space="preserve"> týchto súťažných podkladov súčasne s plnomocenstvom vedúceho člena Skupiny dodávateľov s obsahovými náležitosťami podľa Prílohy č. </w:t>
      </w:r>
      <w:r w:rsidR="00F376A8" w:rsidRPr="00533A6E">
        <w:t>A.5</w:t>
      </w:r>
      <w:r w:rsidRPr="00533A6E">
        <w:t xml:space="preserve"> týchto súťažných podkladov.</w:t>
      </w:r>
    </w:p>
    <w:p w14:paraId="086055FE" w14:textId="4F1D2935" w:rsidR="00915293" w:rsidRPr="00533A6E" w:rsidRDefault="00915293" w:rsidP="00FB3FDF">
      <w:pPr>
        <w:pStyle w:val="Heading6"/>
        <w:rPr>
          <w:szCs w:val="20"/>
        </w:rPr>
      </w:pPr>
      <w:r w:rsidRPr="00533A6E">
        <w:t xml:space="preserve">Návrh na plnenie kritérií predložený formou vyplnených tabuliek podľa vzoru v Prílohe </w:t>
      </w:r>
      <w:r w:rsidR="007E5BFA" w:rsidRPr="00533A6E">
        <w:br/>
      </w:r>
      <w:r w:rsidRPr="00533A6E">
        <w:t xml:space="preserve">č. </w:t>
      </w:r>
      <w:r w:rsidR="00F376A8" w:rsidRPr="00533A6E">
        <w:t>C.</w:t>
      </w:r>
      <w:r w:rsidRPr="00533A6E">
        <w:t>1 Návrh na plnenie</w:t>
      </w:r>
      <w:r w:rsidRPr="00533A6E">
        <w:rPr>
          <w:szCs w:val="20"/>
        </w:rPr>
        <w:t xml:space="preserve"> kritérií t</w:t>
      </w:r>
      <w:r w:rsidRPr="00533A6E">
        <w:rPr>
          <w:rFonts w:cs="Proba Pro"/>
          <w:szCs w:val="20"/>
        </w:rPr>
        <w:t>ý</w:t>
      </w:r>
      <w:r w:rsidRPr="00533A6E">
        <w:rPr>
          <w:szCs w:val="20"/>
        </w:rPr>
        <w:t>chto s</w:t>
      </w:r>
      <w:r w:rsidRPr="00533A6E">
        <w:rPr>
          <w:rFonts w:cs="Proba Pro"/>
          <w:szCs w:val="20"/>
        </w:rPr>
        <w:t>úť</w:t>
      </w:r>
      <w:r w:rsidRPr="00533A6E">
        <w:rPr>
          <w:szCs w:val="20"/>
        </w:rPr>
        <w:t>a</w:t>
      </w:r>
      <w:r w:rsidRPr="00533A6E">
        <w:rPr>
          <w:rFonts w:cs="Proba Pro"/>
          <w:szCs w:val="20"/>
        </w:rPr>
        <w:t>ž</w:t>
      </w:r>
      <w:r w:rsidRPr="00533A6E">
        <w:rPr>
          <w:szCs w:val="20"/>
        </w:rPr>
        <w:t>n</w:t>
      </w:r>
      <w:r w:rsidRPr="00533A6E">
        <w:rPr>
          <w:rFonts w:cs="Proba Pro"/>
          <w:szCs w:val="20"/>
        </w:rPr>
        <w:t>ý</w:t>
      </w:r>
      <w:r w:rsidRPr="00533A6E">
        <w:rPr>
          <w:szCs w:val="20"/>
        </w:rPr>
        <w:t>ch podkladov</w:t>
      </w:r>
      <w:r w:rsidR="00394ABA">
        <w:rPr>
          <w:szCs w:val="20"/>
        </w:rPr>
        <w:t xml:space="preserve"> doplnený o vyplnený Výkaz výmer, ktorý tvorí prílohu č. C.2 týchto súťažných podkladov</w:t>
      </w:r>
      <w:r w:rsidR="00672CF4" w:rsidRPr="00533A6E">
        <w:rPr>
          <w:szCs w:val="20"/>
        </w:rPr>
        <w:t>,</w:t>
      </w:r>
    </w:p>
    <w:p w14:paraId="38318807" w14:textId="3B30BE32" w:rsidR="00672CF4" w:rsidRPr="00533A6E" w:rsidRDefault="00672CF4" w:rsidP="00FB3FDF">
      <w:pPr>
        <w:pStyle w:val="Heading6"/>
      </w:pPr>
      <w:r w:rsidRPr="00533A6E">
        <w:t xml:space="preserve">Kópia ponuky bez dokladov a dokumentov podľa bodu </w:t>
      </w:r>
      <w:r w:rsidR="00DB2ECC" w:rsidRPr="00533A6E">
        <w:fldChar w:fldCharType="begin"/>
      </w:r>
      <w:r w:rsidR="00DB2ECC" w:rsidRPr="00533A6E">
        <w:instrText xml:space="preserve"> REF _Ref6235445 \r \h </w:instrText>
      </w:r>
      <w:r w:rsidR="00D46D28" w:rsidRPr="00533A6E">
        <w:instrText xml:space="preserve"> \* MERGEFORMAT </w:instrText>
      </w:r>
      <w:r w:rsidR="00DB2ECC" w:rsidRPr="00533A6E">
        <w:fldChar w:fldCharType="separate"/>
      </w:r>
      <w:r w:rsidR="00ED7F4A" w:rsidRPr="00533A6E">
        <w:t>8.2</w:t>
      </w:r>
      <w:r w:rsidR="00DB2ECC" w:rsidRPr="00533A6E">
        <w:fldChar w:fldCharType="end"/>
      </w:r>
      <w:r w:rsidR="00DB2ECC" w:rsidRPr="00533A6E">
        <w:fldChar w:fldCharType="begin"/>
      </w:r>
      <w:r w:rsidR="00DB2ECC" w:rsidRPr="00533A6E">
        <w:instrText xml:space="preserve"> REF _Ref6235423 \r \h </w:instrText>
      </w:r>
      <w:r w:rsidR="00D46D28" w:rsidRPr="00533A6E">
        <w:instrText xml:space="preserve"> \* MERGEFORMAT </w:instrText>
      </w:r>
      <w:r w:rsidR="00DB2ECC" w:rsidRPr="00533A6E">
        <w:fldChar w:fldCharType="separate"/>
      </w:r>
      <w:r w:rsidR="00ED7F4A" w:rsidRPr="00533A6E">
        <w:t>c)</w:t>
      </w:r>
      <w:r w:rsidR="00DB2ECC" w:rsidRPr="00533A6E">
        <w:fldChar w:fldCharType="end"/>
      </w:r>
      <w:r w:rsidR="00DB2ECC" w:rsidRPr="00533A6E">
        <w:t xml:space="preserve"> </w:t>
      </w:r>
      <w:r w:rsidRPr="00533A6E">
        <w:t>vyššie</w:t>
      </w:r>
      <w:r w:rsidR="007E5BFA" w:rsidRPr="00533A6E">
        <w:t>,</w:t>
      </w:r>
      <w:r w:rsidRPr="00533A6E">
        <w:t xml:space="preserve"> vo vyhotovení, </w:t>
      </w:r>
      <w:r w:rsidR="007F6496" w:rsidRPr="00533A6E">
        <w:t xml:space="preserve">v ktorom uchádzač </w:t>
      </w:r>
      <w:r w:rsidR="004F0C96" w:rsidRPr="00533A6E">
        <w:t>vybieli alebo inak urobí nečitateľnými všetky časti ponuky a informácie, ktoré obsahujú</w:t>
      </w:r>
      <w:r w:rsidRPr="00533A6E">
        <w:t xml:space="preserve"> dôvern</w:t>
      </w:r>
      <w:r w:rsidR="004F0C96" w:rsidRPr="00533A6E">
        <w:t>é</w:t>
      </w:r>
      <w:r w:rsidRPr="00533A6E">
        <w:t xml:space="preserve"> informáci</w:t>
      </w:r>
      <w:r w:rsidR="004F0C96" w:rsidRPr="00533A6E">
        <w:t>e</w:t>
      </w:r>
      <w:r w:rsidRPr="00533A6E">
        <w:t xml:space="preserve"> </w:t>
      </w:r>
      <w:r w:rsidR="007F6496" w:rsidRPr="00533A6E">
        <w:t xml:space="preserve">tak, aby zverejnením takejto kópie ponuky vypracovanej zo strany uchádzača </w:t>
      </w:r>
      <w:r w:rsidR="004F0C96" w:rsidRPr="00533A6E">
        <w:t xml:space="preserve">Verejný obstarávateľ </w:t>
      </w:r>
      <w:r w:rsidR="007F6496" w:rsidRPr="00533A6E">
        <w:t xml:space="preserve">neporušil </w:t>
      </w:r>
      <w:r w:rsidR="004F0C96" w:rsidRPr="00533A6E">
        <w:t xml:space="preserve">žiadne </w:t>
      </w:r>
      <w:r w:rsidR="00DF454A" w:rsidRPr="00533A6E">
        <w:t>obchodné tajomstvo ani dôvernosť informácií</w:t>
      </w:r>
      <w:r w:rsidRPr="00533A6E">
        <w:t>.</w:t>
      </w:r>
    </w:p>
    <w:p w14:paraId="63B8AB8E" w14:textId="38307E81" w:rsidR="003D02B1" w:rsidRPr="00533A6E" w:rsidRDefault="00B35C6A" w:rsidP="007817B7">
      <w:pPr>
        <w:pStyle w:val="Heading4"/>
        <w:rPr>
          <w:rFonts w:ascii="Cambria" w:hAnsi="Cambria"/>
        </w:rPr>
      </w:pPr>
      <w:bookmarkStart w:id="78" w:name="_Ref4422785"/>
      <w:bookmarkStart w:id="79" w:name="_Hlk522551112"/>
      <w:r w:rsidRPr="00533A6E">
        <w:rPr>
          <w:rFonts w:ascii="Cambria" w:hAnsi="Cambria"/>
        </w:rPr>
        <w:t xml:space="preserve">Každý dokument </w:t>
      </w:r>
      <w:r w:rsidR="003D02B1" w:rsidRPr="00533A6E">
        <w:rPr>
          <w:rFonts w:ascii="Cambria" w:hAnsi="Cambria"/>
        </w:rPr>
        <w:t xml:space="preserve">z vyššie uvedených častí ponuky (pokiaľ z bodov </w:t>
      </w:r>
      <w:r w:rsidR="00696E11" w:rsidRPr="00533A6E">
        <w:rPr>
          <w:rFonts w:ascii="Cambria" w:hAnsi="Cambria"/>
        </w:rPr>
        <w:fldChar w:fldCharType="begin"/>
      </w:r>
      <w:r w:rsidR="00696E11" w:rsidRPr="00533A6E">
        <w:rPr>
          <w:rFonts w:ascii="Cambria" w:hAnsi="Cambria"/>
        </w:rPr>
        <w:instrText xml:space="preserve"> REF _Ref4422514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8.4</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 xml:space="preserve">alebo </w:t>
      </w:r>
      <w:r w:rsidR="00696E11" w:rsidRPr="00533A6E">
        <w:rPr>
          <w:rFonts w:ascii="Cambria" w:hAnsi="Cambria"/>
        </w:rPr>
        <w:fldChar w:fldCharType="begin"/>
      </w:r>
      <w:r w:rsidR="00696E11" w:rsidRPr="00533A6E">
        <w:rPr>
          <w:rFonts w:ascii="Cambria" w:hAnsi="Cambria"/>
        </w:rPr>
        <w:instrText xml:space="preserve"> REF _Ref534358796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8.5</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tejto časti súťažných podkladov nevyplýva inak) musí byť:</w:t>
      </w:r>
      <w:bookmarkEnd w:id="78"/>
    </w:p>
    <w:p w14:paraId="3E9A5182" w14:textId="42240DA0" w:rsidR="003D02B1" w:rsidRPr="00533A6E" w:rsidRDefault="00B35C6A" w:rsidP="00FB3FDF">
      <w:pPr>
        <w:pStyle w:val="Heading6"/>
      </w:pPr>
      <w:r w:rsidRPr="00533A6E">
        <w:t>podpísaný</w:t>
      </w:r>
      <w:r w:rsidR="003D02B1" w:rsidRPr="00533A6E">
        <w:t>, pričom</w:t>
      </w:r>
    </w:p>
    <w:p w14:paraId="4135C9C9" w14:textId="62F3DF4A" w:rsidR="003D02B1" w:rsidRPr="00533A6E" w:rsidRDefault="003D02B1" w:rsidP="00FE57E8">
      <w:pPr>
        <w:pStyle w:val="Heading7"/>
      </w:pPr>
      <w:r w:rsidRPr="00533A6E">
        <w:t>v prípade dokumentu vydaného uchádzačom</w:t>
      </w:r>
      <w:r w:rsidR="00B35C6A" w:rsidRPr="00533A6E">
        <w:t xml:space="preserve"> musí byť tento dokument</w:t>
      </w:r>
      <w:r w:rsidRPr="00533A6E">
        <w:t xml:space="preserve"> </w:t>
      </w:r>
      <w:r w:rsidR="00B35C6A" w:rsidRPr="00533A6E">
        <w:rPr>
          <w:b/>
          <w:u w:val="single"/>
        </w:rPr>
        <w:t xml:space="preserve">podpísaný </w:t>
      </w:r>
      <w:r w:rsidRPr="00533A6E">
        <w:rPr>
          <w:b/>
          <w:u w:val="single"/>
        </w:rPr>
        <w:t>uchádzačom</w:t>
      </w:r>
      <w:r w:rsidRPr="00533A6E">
        <w:t xml:space="preserve">, jeho štatutárnym </w:t>
      </w:r>
      <w:r w:rsidR="006803F9" w:rsidRPr="00533A6E">
        <w:t xml:space="preserve">orgánom </w:t>
      </w:r>
      <w:r w:rsidRPr="00533A6E">
        <w:t xml:space="preserve">alebo iným písomne splnomocneným zástupcom uchádzača, ktorý je oprávnený konať </w:t>
      </w:r>
      <w:r w:rsidR="006803F9" w:rsidRPr="00533A6E">
        <w:t xml:space="preserve">v mene </w:t>
      </w:r>
      <w:r w:rsidRPr="00533A6E">
        <w:t>uchádzača v potrebnom rozsahu; a</w:t>
      </w:r>
    </w:p>
    <w:p w14:paraId="478AEA87" w14:textId="1099FC27" w:rsidR="003D02B1" w:rsidRPr="00533A6E" w:rsidRDefault="003D02B1" w:rsidP="00FE57E8">
      <w:pPr>
        <w:pStyle w:val="Heading7"/>
      </w:pPr>
      <w:r w:rsidRPr="00533A6E">
        <w:t>v prípade dokumentu, ktorý uchádzač nevydáva a</w:t>
      </w:r>
      <w:r w:rsidR="000D6821" w:rsidRPr="00533A6E">
        <w:rPr>
          <w:rFonts w:cs="Calibri"/>
        </w:rPr>
        <w:t> </w:t>
      </w:r>
      <w:r w:rsidR="006803F9" w:rsidRPr="00533A6E">
        <w:t>nejde</w:t>
      </w:r>
      <w:r w:rsidR="000D6821" w:rsidRPr="00533A6E">
        <w:t xml:space="preserve"> </w:t>
      </w:r>
      <w:r w:rsidRPr="00533A6E">
        <w:t xml:space="preserve">o doklad uvedený v bode </w:t>
      </w:r>
      <w:r w:rsidR="00BE7E9B" w:rsidRPr="00533A6E">
        <w:fldChar w:fldCharType="begin"/>
      </w:r>
      <w:r w:rsidR="00BE7E9B" w:rsidRPr="00533A6E">
        <w:instrText xml:space="preserve"> REF _Ref6235423 \r \h </w:instrText>
      </w:r>
      <w:r w:rsidR="00D46D28" w:rsidRPr="00533A6E">
        <w:instrText xml:space="preserve"> \* MERGEFORMAT </w:instrText>
      </w:r>
      <w:r w:rsidR="00BE7E9B" w:rsidRPr="00533A6E">
        <w:fldChar w:fldCharType="separate"/>
      </w:r>
      <w:r w:rsidR="00ED7F4A" w:rsidRPr="00533A6E">
        <w:t>8.2c)</w:t>
      </w:r>
      <w:r w:rsidR="00BE7E9B" w:rsidRPr="00533A6E">
        <w:fldChar w:fldCharType="end"/>
      </w:r>
      <w:r w:rsidR="00581FEC" w:rsidRPr="00533A6E">
        <w:t xml:space="preserve"> </w:t>
      </w:r>
      <w:r w:rsidRPr="00533A6E">
        <w:t xml:space="preserve">tejto časti súťažných podkladov, určený na preukázanie splnenia podmienok účasti osobného postavenia podľa § 32 ZVO alebo doklad </w:t>
      </w:r>
      <w:r w:rsidR="00FE6F3A" w:rsidRPr="00533A6E">
        <w:t>o zložení zábezpeky podľa bodu</w:t>
      </w:r>
      <w:r w:rsidRPr="00533A6E">
        <w:t xml:space="preserve"> </w:t>
      </w:r>
      <w:r w:rsidR="006149E7" w:rsidRPr="00533A6E">
        <w:fldChar w:fldCharType="begin"/>
      </w:r>
      <w:r w:rsidR="006149E7" w:rsidRPr="00533A6E">
        <w:instrText xml:space="preserve"> REF _Ref4422691 \r \h </w:instrText>
      </w:r>
      <w:r w:rsidR="008501A8" w:rsidRPr="00533A6E">
        <w:instrText xml:space="preserve"> \* MERGEFORMAT </w:instrText>
      </w:r>
      <w:r w:rsidR="006149E7" w:rsidRPr="00533A6E">
        <w:fldChar w:fldCharType="separate"/>
      </w:r>
      <w:r w:rsidR="00ED7F4A" w:rsidRPr="00533A6E">
        <w:t>8.2e)</w:t>
      </w:r>
      <w:r w:rsidR="006149E7" w:rsidRPr="00533A6E">
        <w:fldChar w:fldCharType="end"/>
      </w:r>
      <w:r w:rsidR="006149E7" w:rsidRPr="00533A6E">
        <w:t xml:space="preserve"> </w:t>
      </w:r>
      <w:r w:rsidRPr="00533A6E">
        <w:t>tejto časti súťažných podkladov</w:t>
      </w:r>
      <w:r w:rsidR="00B35C6A" w:rsidRPr="00533A6E">
        <w:t>, musí byť dokument</w:t>
      </w:r>
      <w:r w:rsidRPr="00533A6E">
        <w:t xml:space="preserve"> </w:t>
      </w:r>
      <w:r w:rsidRPr="00533A6E">
        <w:rPr>
          <w:b/>
          <w:u w:val="single"/>
        </w:rPr>
        <w:t>podpísan</w:t>
      </w:r>
      <w:r w:rsidR="00B35C6A" w:rsidRPr="00533A6E">
        <w:rPr>
          <w:b/>
          <w:u w:val="single"/>
        </w:rPr>
        <w:t>ý</w:t>
      </w:r>
      <w:r w:rsidRPr="00533A6E">
        <w:rPr>
          <w:b/>
          <w:u w:val="single"/>
        </w:rPr>
        <w:t xml:space="preserve"> treťou osobou</w:t>
      </w:r>
      <w:r w:rsidRPr="00533A6E">
        <w:t xml:space="preserve">, ktorá ho vydáva, resp. jej štatutárnym </w:t>
      </w:r>
      <w:r w:rsidR="006803F9" w:rsidRPr="00533A6E">
        <w:t xml:space="preserve">orgánom </w:t>
      </w:r>
      <w:r w:rsidRPr="00533A6E">
        <w:t>alebo iným ňou splnomocneným zástupcom.</w:t>
      </w:r>
    </w:p>
    <w:p w14:paraId="375413F6" w14:textId="41607868" w:rsidR="003D02B1" w:rsidRPr="00533A6E" w:rsidRDefault="00B35C6A" w:rsidP="00FB3FDF">
      <w:pPr>
        <w:pStyle w:val="Heading6"/>
      </w:pPr>
      <w:r w:rsidRPr="00533A6E">
        <w:rPr>
          <w:b/>
          <w:u w:val="single"/>
        </w:rPr>
        <w:t>naskenovaný</w:t>
      </w:r>
      <w:r w:rsidRPr="00533A6E">
        <w:rPr>
          <w:b/>
        </w:rPr>
        <w:t xml:space="preserve"> </w:t>
      </w:r>
      <w:r w:rsidR="003D02B1" w:rsidRPr="00533A6E">
        <w:t xml:space="preserve">(odporúčaný formát je „PDF“), </w:t>
      </w:r>
    </w:p>
    <w:p w14:paraId="2F8E92D2" w14:textId="6C183663" w:rsidR="003D02B1" w:rsidRPr="00533A6E" w:rsidRDefault="00B35C6A" w:rsidP="00FB3FDF">
      <w:pPr>
        <w:pStyle w:val="Heading6"/>
      </w:pPr>
      <w:r w:rsidRPr="00533A6E">
        <w:rPr>
          <w:b/>
          <w:u w:val="single"/>
        </w:rPr>
        <w:t>vložený</w:t>
      </w:r>
      <w:r w:rsidRPr="00533A6E">
        <w:t xml:space="preserve"> </w:t>
      </w:r>
      <w:r w:rsidR="003D02B1" w:rsidRPr="00533A6E">
        <w:t xml:space="preserve">do systému JOSEPHINE spôsobom uvedeným v bode </w:t>
      </w:r>
      <w:r w:rsidR="006149E7" w:rsidRPr="00533A6E">
        <w:fldChar w:fldCharType="begin"/>
      </w:r>
      <w:r w:rsidR="006149E7" w:rsidRPr="00533A6E">
        <w:instrText xml:space="preserve"> REF _Ref4422725 \n \h </w:instrText>
      </w:r>
      <w:r w:rsidR="008501A8" w:rsidRPr="00533A6E">
        <w:instrText xml:space="preserve"> \* MERGEFORMAT </w:instrText>
      </w:r>
      <w:r w:rsidR="006149E7" w:rsidRPr="00533A6E">
        <w:fldChar w:fldCharType="separate"/>
      </w:r>
      <w:r w:rsidR="00ED7F4A" w:rsidRPr="00533A6E">
        <w:t>20</w:t>
      </w:r>
      <w:r w:rsidR="006149E7" w:rsidRPr="00533A6E">
        <w:fldChar w:fldCharType="end"/>
      </w:r>
      <w:r w:rsidR="006149E7" w:rsidRPr="00533A6E">
        <w:t xml:space="preserve"> </w:t>
      </w:r>
      <w:r w:rsidR="003D02B1" w:rsidRPr="00533A6E">
        <w:t>tejto časti súťažných podkladov.</w:t>
      </w:r>
    </w:p>
    <w:p w14:paraId="0BA33C96" w14:textId="2ADBC2C4" w:rsidR="003D02B1" w:rsidRPr="00533A6E" w:rsidRDefault="003D02B1" w:rsidP="007817B7">
      <w:pPr>
        <w:pStyle w:val="Heading4"/>
        <w:rPr>
          <w:rFonts w:ascii="Cambria" w:hAnsi="Cambria"/>
        </w:rPr>
      </w:pPr>
      <w:bookmarkStart w:id="80" w:name="_Ref4422514"/>
      <w:r w:rsidRPr="00533A6E">
        <w:rPr>
          <w:rFonts w:ascii="Cambria" w:hAnsi="Cambria"/>
        </w:rPr>
        <w:lastRenderedPageBreak/>
        <w:t xml:space="preserve">Doklady a dokumenty uvedené v bode </w:t>
      </w:r>
      <w:r w:rsidR="00BE7E9B" w:rsidRPr="00533A6E">
        <w:rPr>
          <w:rFonts w:ascii="Cambria" w:hAnsi="Cambria"/>
        </w:rPr>
        <w:fldChar w:fldCharType="begin"/>
      </w:r>
      <w:r w:rsidR="00BE7E9B" w:rsidRPr="00533A6E">
        <w:rPr>
          <w:rFonts w:ascii="Cambria" w:hAnsi="Cambria"/>
        </w:rPr>
        <w:instrText xml:space="preserve"> REF _Ref6235423 \r \h </w:instrText>
      </w:r>
      <w:r w:rsidR="00D46D28" w:rsidRPr="00533A6E">
        <w:rPr>
          <w:rFonts w:ascii="Cambria" w:hAnsi="Cambria"/>
        </w:rPr>
        <w:instrText xml:space="preserve"> \* MERGEFORMAT </w:instrText>
      </w:r>
      <w:r w:rsidR="00BE7E9B" w:rsidRPr="00533A6E">
        <w:rPr>
          <w:rFonts w:ascii="Cambria" w:hAnsi="Cambria"/>
        </w:rPr>
      </w:r>
      <w:r w:rsidR="00BE7E9B" w:rsidRPr="00533A6E">
        <w:rPr>
          <w:rFonts w:ascii="Cambria" w:hAnsi="Cambria"/>
        </w:rPr>
        <w:fldChar w:fldCharType="separate"/>
      </w:r>
      <w:r w:rsidR="00ED7F4A" w:rsidRPr="00533A6E">
        <w:rPr>
          <w:rFonts w:ascii="Cambria" w:hAnsi="Cambria"/>
        </w:rPr>
        <w:t>8.2c)</w:t>
      </w:r>
      <w:r w:rsidR="00BE7E9B" w:rsidRPr="00533A6E">
        <w:rPr>
          <w:rFonts w:ascii="Cambria" w:hAnsi="Cambria"/>
        </w:rPr>
        <w:fldChar w:fldCharType="end"/>
      </w:r>
      <w:r w:rsidR="006149E7" w:rsidRPr="00533A6E">
        <w:rPr>
          <w:rFonts w:ascii="Cambria" w:hAnsi="Cambria"/>
        </w:rPr>
        <w:t xml:space="preserve"> </w:t>
      </w:r>
      <w:r w:rsidRPr="00533A6E">
        <w:rPr>
          <w:rFonts w:ascii="Cambria" w:hAnsi="Cambria"/>
        </w:rPr>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0"/>
    </w:p>
    <w:p w14:paraId="1058061C" w14:textId="34B630D7" w:rsidR="003D02B1" w:rsidRPr="00533A6E" w:rsidRDefault="003D02B1" w:rsidP="00FB3FDF">
      <w:pPr>
        <w:pStyle w:val="Heading6"/>
      </w:pPr>
      <w:r w:rsidRPr="00533A6E">
        <w:t xml:space="preserve">ako doklady obsahujúce kvalifikovaný </w:t>
      </w:r>
      <w:r w:rsidRPr="00533A6E">
        <w:rPr>
          <w:szCs w:val="20"/>
        </w:rPr>
        <w:t>elektronický</w:t>
      </w:r>
      <w:r w:rsidRPr="00533A6E">
        <w:t xml:space="preserve"> podpis podľa Nariadenia Európskeho parlamentu a Rady (EÚ) č. 910/2014 zo dňa 23. júla 2014 o elektronickej identifikácii </w:t>
      </w:r>
      <w:r w:rsidR="007E5BFA" w:rsidRPr="00533A6E">
        <w:br/>
      </w:r>
      <w:r w:rsidRPr="00533A6E">
        <w:t>a dôveryhodných službách pre elektronické transakcie na vnútornom trhu a o zrušení smernice 1999/93/ES (ďalej len „</w:t>
      </w:r>
      <w:r w:rsidRPr="00533A6E">
        <w:rPr>
          <w:b/>
        </w:rPr>
        <w:t xml:space="preserve">nariadenie </w:t>
      </w:r>
      <w:proofErr w:type="spellStart"/>
      <w:r w:rsidRPr="00533A6E">
        <w:rPr>
          <w:b/>
        </w:rPr>
        <w:t>eIDAS</w:t>
      </w:r>
      <w:proofErr w:type="spellEnd"/>
      <w:r w:rsidRPr="00533A6E">
        <w:t xml:space="preserve">“) subjektu, ktorý taký doklad vydal; alebo </w:t>
      </w:r>
    </w:p>
    <w:p w14:paraId="1BEF1BD1" w14:textId="19F70637" w:rsidR="003D02B1" w:rsidRPr="00533A6E" w:rsidRDefault="003D02B1" w:rsidP="00FB3FDF">
      <w:pPr>
        <w:pStyle w:val="Heading6"/>
      </w:pPr>
      <w:r w:rsidRPr="00533A6E">
        <w:t xml:space="preserve">v prípade, ak nie sú vydávané v elektronickej forme s kvalifikovaným elektronickým podpisom podľa nariadenia </w:t>
      </w:r>
      <w:proofErr w:type="spellStart"/>
      <w:r w:rsidRPr="00533A6E">
        <w:t>eIDAS</w:t>
      </w:r>
      <w:proofErr w:type="spellEnd"/>
      <w:r w:rsidRPr="00533A6E">
        <w:t xml:space="preserve">, tak vo forme elektronického dokumentu vytvoreného zaručenou konverziou pôvodného originálu dokumentu podľa zákona č. 305/2013 Z. z. </w:t>
      </w:r>
      <w:r w:rsidR="007E5BFA" w:rsidRPr="00533A6E">
        <w:br/>
      </w:r>
      <w:r w:rsidRPr="00533A6E">
        <w:t>o e-</w:t>
      </w:r>
      <w:proofErr w:type="spellStart"/>
      <w:r w:rsidRPr="00533A6E">
        <w:t>Governmente</w:t>
      </w:r>
      <w:proofErr w:type="spellEnd"/>
      <w:r w:rsidRPr="00533A6E">
        <w:t xml:space="preserve"> v znení neskorších predpisov.</w:t>
      </w:r>
    </w:p>
    <w:p w14:paraId="3F0AEAE1" w14:textId="0609983D" w:rsidR="003D02B1" w:rsidRPr="00533A6E" w:rsidRDefault="003D02B1" w:rsidP="007817B7">
      <w:pPr>
        <w:pStyle w:val="Heading4"/>
        <w:rPr>
          <w:rFonts w:ascii="Cambria" w:hAnsi="Cambria"/>
        </w:rPr>
      </w:pPr>
      <w:bookmarkStart w:id="81" w:name="_Ref534358796"/>
      <w:r w:rsidRPr="00533A6E">
        <w:rPr>
          <w:rFonts w:ascii="Cambria" w:hAnsi="Cambria"/>
        </w:rPr>
        <w:t xml:space="preserve">V prípade poskytnutia zábezpeky formou bankovej záruky alebo poistenia záruky, uchádzač predloží doklad o zložení bankovej záruky alebo doklad o poistení záruky podľa bodu </w:t>
      </w:r>
      <w:r w:rsidR="006149E7" w:rsidRPr="00533A6E">
        <w:rPr>
          <w:rFonts w:ascii="Cambria" w:hAnsi="Cambria"/>
        </w:rPr>
        <w:fldChar w:fldCharType="begin"/>
      </w:r>
      <w:r w:rsidR="006149E7" w:rsidRPr="00533A6E">
        <w:rPr>
          <w:rFonts w:ascii="Cambria" w:hAnsi="Cambria"/>
        </w:rPr>
        <w:instrText xml:space="preserve"> REF _Ref4422691 \r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8.2e)</w:t>
      </w:r>
      <w:r w:rsidR="006149E7" w:rsidRPr="00533A6E">
        <w:rPr>
          <w:rFonts w:ascii="Cambria" w:hAnsi="Cambria"/>
        </w:rPr>
        <w:fldChar w:fldCharType="end"/>
      </w:r>
      <w:r w:rsidR="006149E7" w:rsidRPr="00533A6E">
        <w:rPr>
          <w:rFonts w:ascii="Cambria" w:hAnsi="Cambria"/>
        </w:rPr>
        <w:t xml:space="preserve"> </w:t>
      </w:r>
      <w:r w:rsidRPr="00533A6E">
        <w:rPr>
          <w:rFonts w:ascii="Cambria" w:hAnsi="Cambria"/>
        </w:rPr>
        <w:t xml:space="preserve">tejto časti súťažných podkladov </w:t>
      </w:r>
      <w:r w:rsidR="00FE6F3A" w:rsidRPr="00533A6E">
        <w:rPr>
          <w:rFonts w:ascii="Cambria" w:hAnsi="Cambria"/>
        </w:rPr>
        <w:t xml:space="preserve">v ponuke </w:t>
      </w:r>
      <w:r w:rsidRPr="00533A6E">
        <w:rPr>
          <w:rFonts w:ascii="Cambria" w:hAnsi="Cambria"/>
        </w:rPr>
        <w:t>buď</w:t>
      </w:r>
      <w:bookmarkEnd w:id="81"/>
      <w:r w:rsidRPr="00533A6E">
        <w:rPr>
          <w:rFonts w:ascii="Cambria" w:hAnsi="Cambria"/>
        </w:rPr>
        <w:t xml:space="preserve"> </w:t>
      </w:r>
    </w:p>
    <w:p w14:paraId="20E19E4B" w14:textId="2E0F573B" w:rsidR="003D02B1" w:rsidRPr="00533A6E" w:rsidRDefault="003D02B1" w:rsidP="00FB3FDF">
      <w:pPr>
        <w:pStyle w:val="Heading6"/>
      </w:pPr>
      <w:r w:rsidRPr="00533A6E">
        <w:t>vo forme elektronického dokumentu s kvalifikovaným elektronickým podpisom banky</w:t>
      </w:r>
      <w:r w:rsidR="00E17111" w:rsidRPr="00533A6E">
        <w:t>,</w:t>
      </w:r>
      <w:r w:rsidRPr="00533A6E">
        <w:t xml:space="preserve"> </w:t>
      </w:r>
      <w:r w:rsidR="00AA0E4D" w:rsidRPr="00533A6E">
        <w:t xml:space="preserve">resp. poisťovne </w:t>
      </w:r>
      <w:r w:rsidRPr="00533A6E">
        <w:t xml:space="preserve">v súlade s nariadením </w:t>
      </w:r>
      <w:proofErr w:type="spellStart"/>
      <w:r w:rsidRPr="00533A6E">
        <w:t>eIDAS</w:t>
      </w:r>
      <w:proofErr w:type="spellEnd"/>
      <w:r w:rsidRPr="00533A6E">
        <w:t xml:space="preserve"> v prípade, ak banka</w:t>
      </w:r>
      <w:r w:rsidR="00E17111" w:rsidRPr="00533A6E">
        <w:t>,</w:t>
      </w:r>
      <w:r w:rsidR="00AA0E4D" w:rsidRPr="00533A6E">
        <w:t xml:space="preserve"> resp. poisťovňa</w:t>
      </w:r>
      <w:r w:rsidRPr="00533A6E">
        <w:t xml:space="preserve"> uchádzača takúto formu vystavenia bankovej záruky</w:t>
      </w:r>
      <w:r w:rsidR="00E17111" w:rsidRPr="00533A6E">
        <w:t>,</w:t>
      </w:r>
      <w:r w:rsidRPr="00533A6E">
        <w:t xml:space="preserve"> </w:t>
      </w:r>
      <w:r w:rsidR="00AA0E4D" w:rsidRPr="00533A6E">
        <w:t xml:space="preserve">resp. poistenia záruky </w:t>
      </w:r>
      <w:r w:rsidRPr="00533A6E">
        <w:t>pripúšťa. V takom prípade nesmie byť uplatnenie bankovej záruky</w:t>
      </w:r>
      <w:r w:rsidR="00E17111" w:rsidRPr="00533A6E">
        <w:t>,</w:t>
      </w:r>
      <w:r w:rsidRPr="00533A6E">
        <w:t xml:space="preserve"> </w:t>
      </w:r>
      <w:r w:rsidR="00AA0E4D" w:rsidRPr="00533A6E">
        <w:t xml:space="preserve">resp. poistenia záruky </w:t>
      </w:r>
      <w:r w:rsidRPr="00533A6E">
        <w:t xml:space="preserve">zo strany </w:t>
      </w:r>
      <w:r w:rsidR="003716D2" w:rsidRPr="00533A6E">
        <w:t>V</w:t>
      </w:r>
      <w:r w:rsidRPr="00533A6E">
        <w:t>erejného obstarávateľa spojené so žiadnou prekážkou vyplývajúcou z elektronickej formy bankovej záruky</w:t>
      </w:r>
      <w:r w:rsidR="00E17111" w:rsidRPr="00533A6E">
        <w:t>,</w:t>
      </w:r>
      <w:r w:rsidR="00AA0E4D" w:rsidRPr="00533A6E">
        <w:t xml:space="preserve"> resp. poistenia záruky</w:t>
      </w:r>
      <w:r w:rsidRPr="00533A6E">
        <w:t xml:space="preserve"> oproti uplatneniu plnenia z písomnej bankovej záruky</w:t>
      </w:r>
      <w:r w:rsidR="00E17111" w:rsidRPr="00533A6E">
        <w:t>,</w:t>
      </w:r>
      <w:r w:rsidR="00AA0E4D" w:rsidRPr="00533A6E">
        <w:t xml:space="preserve"> resp. poistenia záruky</w:t>
      </w:r>
      <w:r w:rsidRPr="00533A6E">
        <w:t xml:space="preserve">; alebo </w:t>
      </w:r>
    </w:p>
    <w:p w14:paraId="18493218" w14:textId="1F5E612A" w:rsidR="007E65F6" w:rsidRPr="00533A6E" w:rsidRDefault="003D02B1" w:rsidP="00FB3FDF">
      <w:pPr>
        <w:pStyle w:val="Heading6"/>
      </w:pPr>
      <w:bookmarkStart w:id="82" w:name="_Ref4422822"/>
      <w:r w:rsidRPr="00533A6E">
        <w:t>vo forme prostej kópie bankovej záruky</w:t>
      </w:r>
      <w:r w:rsidR="00E17111" w:rsidRPr="00533A6E">
        <w:t>,</w:t>
      </w:r>
      <w:r w:rsidR="00AA0E4D" w:rsidRPr="00533A6E">
        <w:t xml:space="preserve"> resp. poistenia záruky</w:t>
      </w:r>
      <w:r w:rsidRPr="00533A6E">
        <w:t xml:space="preserve">, pričom v takom prípade uchádzač okrem </w:t>
      </w:r>
      <w:proofErr w:type="spellStart"/>
      <w:r w:rsidRPr="00533A6E">
        <w:t>s</w:t>
      </w:r>
      <w:r w:rsidR="00C5338A" w:rsidRPr="00533A6E">
        <w:t>ke</w:t>
      </w:r>
      <w:r w:rsidRPr="00533A6E">
        <w:t>nu</w:t>
      </w:r>
      <w:proofErr w:type="spellEnd"/>
      <w:r w:rsidRPr="00533A6E">
        <w:t xml:space="preserve"> vloženého do systému JOSEPHINE tiež zároveň samostatne doručí </w:t>
      </w:r>
      <w:r w:rsidRPr="00533A6E">
        <w:rPr>
          <w:b/>
          <w:u w:val="single"/>
        </w:rPr>
        <w:t>originál záručnej listiny resp. poistenia záruky</w:t>
      </w:r>
      <w:r w:rsidRPr="00533A6E">
        <w:t xml:space="preserve"> (notársky overená kópia nie je postačujúca) na adresu </w:t>
      </w:r>
      <w:r w:rsidR="00A8587F" w:rsidRPr="00533A6E">
        <w:rPr>
          <w:b/>
          <w:bCs/>
        </w:rPr>
        <w:t>Tatra Tender s.r.o. Krčméryho 16, 811 04 Bratislava, Slovenská republika</w:t>
      </w:r>
      <w:r w:rsidR="00672CF4" w:rsidRPr="00533A6E">
        <w:t xml:space="preserve"> </w:t>
      </w:r>
      <w:r w:rsidRPr="00533A6E">
        <w:t xml:space="preserve">v súlade s bodom </w:t>
      </w:r>
      <w:r w:rsidR="006149E7" w:rsidRPr="00533A6E">
        <w:fldChar w:fldCharType="begin"/>
      </w:r>
      <w:r w:rsidR="006149E7" w:rsidRPr="00533A6E">
        <w:instrText xml:space="preserve"> REF _Ref4422770 \n \h </w:instrText>
      </w:r>
      <w:r w:rsidR="008501A8" w:rsidRPr="00533A6E">
        <w:instrText xml:space="preserve"> \* MERGEFORMAT </w:instrText>
      </w:r>
      <w:r w:rsidR="006149E7" w:rsidRPr="00533A6E">
        <w:fldChar w:fldCharType="separate"/>
      </w:r>
      <w:r w:rsidR="00ED7F4A" w:rsidRPr="00533A6E">
        <w:t>21</w:t>
      </w:r>
      <w:r w:rsidR="006149E7" w:rsidRPr="00533A6E">
        <w:fldChar w:fldCharType="end"/>
      </w:r>
      <w:r w:rsidRPr="00533A6E">
        <w:t xml:space="preserve"> tejto časti súťažných podkladov.</w:t>
      </w:r>
      <w:bookmarkEnd w:id="82"/>
      <w:r w:rsidRPr="00533A6E">
        <w:t xml:space="preserve"> </w:t>
      </w:r>
    </w:p>
    <w:p w14:paraId="49A6D671" w14:textId="73155E84" w:rsidR="003D02B1" w:rsidRPr="00533A6E" w:rsidRDefault="003D02B1" w:rsidP="007817B7">
      <w:pPr>
        <w:pStyle w:val="Heading4"/>
        <w:rPr>
          <w:rFonts w:ascii="Cambria" w:hAnsi="Cambria"/>
        </w:rPr>
      </w:pPr>
      <w:r w:rsidRPr="00533A6E">
        <w:rPr>
          <w:rFonts w:ascii="Cambria" w:hAnsi="Cambria"/>
        </w:rPr>
        <w:t xml:space="preserve">V prípade zloženia finančných prostriedkov na bankový účet </w:t>
      </w:r>
      <w:r w:rsidR="00E17111" w:rsidRPr="00533A6E">
        <w:rPr>
          <w:rFonts w:ascii="Cambria" w:hAnsi="Cambria"/>
        </w:rPr>
        <w:t>V</w:t>
      </w:r>
      <w:r w:rsidRPr="00533A6E">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533A6E">
        <w:rPr>
          <w:rFonts w:ascii="Cambria" w:hAnsi="Cambria"/>
        </w:rPr>
        <w:t>V</w:t>
      </w:r>
      <w:r w:rsidRPr="00533A6E">
        <w:rPr>
          <w:rFonts w:ascii="Cambria" w:hAnsi="Cambria"/>
        </w:rPr>
        <w:t>erejného obstarávateľa najneskôr v deň uplynutia lehoty na predkladanie ponúk.</w:t>
      </w:r>
    </w:p>
    <w:p w14:paraId="0B36A44C" w14:textId="2874C6D7" w:rsidR="003D02B1" w:rsidRPr="00533A6E" w:rsidRDefault="003D02B1" w:rsidP="007817B7">
      <w:pPr>
        <w:pStyle w:val="Heading4"/>
        <w:rPr>
          <w:rFonts w:ascii="Cambria" w:hAnsi="Cambria"/>
        </w:rPr>
      </w:pPr>
      <w:r w:rsidRPr="00533A6E">
        <w:rPr>
          <w:rFonts w:ascii="Cambria" w:hAnsi="Cambria"/>
        </w:rPr>
        <w:t>Všetky doklady a dokumenty tvoriace obsah ponuky</w:t>
      </w:r>
      <w:r w:rsidR="004E5778" w:rsidRPr="00533A6E">
        <w:rPr>
          <w:rFonts w:ascii="Cambria" w:hAnsi="Cambria"/>
        </w:rPr>
        <w:t xml:space="preserve"> </w:t>
      </w:r>
      <w:r w:rsidRPr="00533A6E">
        <w:rPr>
          <w:rFonts w:ascii="Cambria" w:hAnsi="Cambria"/>
        </w:rPr>
        <w:t>požadované v týchto súťažných podkladoch, musia byť k termínu predloženia ponuky platné a aktuálne.</w:t>
      </w:r>
    </w:p>
    <w:p w14:paraId="4A49A4A4" w14:textId="667665BC" w:rsidR="003D02B1" w:rsidRPr="00533A6E" w:rsidRDefault="003D02B1" w:rsidP="007817B7">
      <w:pPr>
        <w:pStyle w:val="Heading4"/>
        <w:rPr>
          <w:rFonts w:ascii="Cambria" w:hAnsi="Cambria"/>
        </w:rPr>
      </w:pPr>
      <w:r w:rsidRPr="00533A6E">
        <w:rPr>
          <w:rFonts w:ascii="Cambria" w:hAnsi="Cambria"/>
        </w:rPr>
        <w:t xml:space="preserve">V prípade, ak sa vyskytnú pochybnosti o pravosti alebo pravdivosti dokumentov predložených v ponuke vo forme </w:t>
      </w:r>
      <w:proofErr w:type="spellStart"/>
      <w:r w:rsidRPr="00533A6E">
        <w:rPr>
          <w:rFonts w:ascii="Cambria" w:hAnsi="Cambria"/>
        </w:rPr>
        <w:t>skenu</w:t>
      </w:r>
      <w:proofErr w:type="spellEnd"/>
      <w:r w:rsidRPr="00533A6E">
        <w:rPr>
          <w:rFonts w:ascii="Cambria" w:hAnsi="Cambria"/>
        </w:rPr>
        <w:t xml:space="preserve"> podľa bodu </w:t>
      </w:r>
      <w:r w:rsidR="006149E7" w:rsidRPr="00533A6E">
        <w:rPr>
          <w:rFonts w:ascii="Cambria" w:hAnsi="Cambria"/>
        </w:rPr>
        <w:fldChar w:fldCharType="begin"/>
      </w:r>
      <w:r w:rsidR="006149E7" w:rsidRPr="00533A6E">
        <w:rPr>
          <w:rFonts w:ascii="Cambria" w:hAnsi="Cambria"/>
        </w:rPr>
        <w:instrText xml:space="preserve"> REF _Ref4422785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8.3</w:t>
      </w:r>
      <w:r w:rsidR="006149E7" w:rsidRPr="00533A6E">
        <w:rPr>
          <w:rFonts w:ascii="Cambria" w:hAnsi="Cambria"/>
        </w:rPr>
        <w:fldChar w:fldCharType="end"/>
      </w:r>
      <w:r w:rsidRPr="00533A6E">
        <w:rPr>
          <w:rFonts w:ascii="Cambria" w:hAnsi="Cambria"/>
        </w:rPr>
        <w:t xml:space="preserve">, vyhradzuje si </w:t>
      </w:r>
      <w:r w:rsidR="00E17111" w:rsidRPr="00533A6E">
        <w:rPr>
          <w:rFonts w:ascii="Cambria" w:hAnsi="Cambria"/>
        </w:rPr>
        <w:t>V</w:t>
      </w:r>
      <w:r w:rsidRPr="00533A6E">
        <w:rPr>
          <w:rFonts w:ascii="Cambria" w:hAnsi="Cambria"/>
        </w:rPr>
        <w:t>erejný obstarávateľ právo požadovať od uchádzača ich dodatočné predloženie vo forme obsahujúcej kvalifikovaný elektronický podpis</w:t>
      </w:r>
      <w:r w:rsidR="00A55585" w:rsidRPr="00533A6E">
        <w:rPr>
          <w:rFonts w:ascii="Cambria" w:hAnsi="Cambria"/>
        </w:rPr>
        <w:t>,</w:t>
      </w:r>
      <w:r w:rsidRPr="00533A6E">
        <w:rPr>
          <w:rFonts w:ascii="Cambria" w:hAnsi="Cambria"/>
        </w:rPr>
        <w:t xml:space="preserve"> resp. vo forme zaručenej elektronickej konverzie podľa bodu </w:t>
      </w:r>
      <w:r w:rsidR="006149E7" w:rsidRPr="00533A6E">
        <w:rPr>
          <w:rFonts w:ascii="Cambria" w:hAnsi="Cambria"/>
        </w:rPr>
        <w:fldChar w:fldCharType="begin"/>
      </w:r>
      <w:r w:rsidR="006149E7" w:rsidRPr="00533A6E">
        <w:rPr>
          <w:rFonts w:ascii="Cambria" w:hAnsi="Cambria"/>
        </w:rPr>
        <w:instrText xml:space="preserve"> REF _Ref4422514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8.4</w:t>
      </w:r>
      <w:r w:rsidR="006149E7" w:rsidRPr="00533A6E">
        <w:rPr>
          <w:rFonts w:ascii="Cambria" w:hAnsi="Cambria"/>
        </w:rPr>
        <w:fldChar w:fldCharType="end"/>
      </w:r>
      <w:r w:rsidR="00A55585" w:rsidRPr="00533A6E">
        <w:rPr>
          <w:rFonts w:ascii="Cambria" w:hAnsi="Cambria"/>
        </w:rPr>
        <w:t>,</w:t>
      </w:r>
      <w:r w:rsidR="006149E7" w:rsidRPr="00533A6E">
        <w:rPr>
          <w:rFonts w:ascii="Cambria" w:hAnsi="Cambria"/>
        </w:rPr>
        <w:t xml:space="preserve"> </w:t>
      </w:r>
      <w:r w:rsidRPr="00533A6E">
        <w:rPr>
          <w:rFonts w:ascii="Cambria" w:hAnsi="Cambria"/>
        </w:rPr>
        <w:t xml:space="preserve">resp. vo forme listinného originálu </w:t>
      </w:r>
      <w:r w:rsidR="006419C6" w:rsidRPr="00533A6E">
        <w:rPr>
          <w:rFonts w:ascii="Cambria" w:hAnsi="Cambria"/>
        </w:rPr>
        <w:t xml:space="preserve">alebo </w:t>
      </w:r>
      <w:r w:rsidR="0068594A" w:rsidRPr="00533A6E">
        <w:rPr>
          <w:rFonts w:ascii="Cambria" w:hAnsi="Cambria"/>
        </w:rPr>
        <w:t>jeho n</w:t>
      </w:r>
      <w:r w:rsidR="006419C6" w:rsidRPr="00533A6E">
        <w:rPr>
          <w:rFonts w:ascii="Cambria" w:hAnsi="Cambria"/>
        </w:rPr>
        <w:t xml:space="preserve">otársky overenej kópie </w:t>
      </w:r>
      <w:r w:rsidR="008F39CB" w:rsidRPr="00533A6E">
        <w:rPr>
          <w:rFonts w:ascii="Cambria" w:hAnsi="Cambria"/>
        </w:rPr>
        <w:t xml:space="preserve">na adresu uvedenú v bode </w:t>
      </w:r>
      <w:r w:rsidR="008F39CB" w:rsidRPr="00533A6E">
        <w:rPr>
          <w:rFonts w:ascii="Cambria" w:hAnsi="Cambria"/>
        </w:rPr>
        <w:fldChar w:fldCharType="begin"/>
      </w:r>
      <w:r w:rsidR="008F39CB" w:rsidRPr="00533A6E">
        <w:rPr>
          <w:rFonts w:ascii="Cambria" w:hAnsi="Cambria"/>
        </w:rPr>
        <w:instrText xml:space="preserve"> REF _Ref4422822 \r \h </w:instrText>
      </w:r>
      <w:r w:rsidR="00D46D28" w:rsidRPr="00533A6E">
        <w:rPr>
          <w:rFonts w:ascii="Cambria" w:hAnsi="Cambria"/>
        </w:rPr>
        <w:instrText xml:space="preserve"> \* MERGEFORMAT </w:instrText>
      </w:r>
      <w:r w:rsidR="008F39CB" w:rsidRPr="00533A6E">
        <w:rPr>
          <w:rFonts w:ascii="Cambria" w:hAnsi="Cambria"/>
        </w:rPr>
      </w:r>
      <w:r w:rsidR="008F39CB" w:rsidRPr="00533A6E">
        <w:rPr>
          <w:rFonts w:ascii="Cambria" w:hAnsi="Cambria"/>
        </w:rPr>
        <w:fldChar w:fldCharType="separate"/>
      </w:r>
      <w:r w:rsidR="00ED7F4A" w:rsidRPr="00533A6E">
        <w:rPr>
          <w:rFonts w:ascii="Cambria" w:hAnsi="Cambria"/>
        </w:rPr>
        <w:t>b)</w:t>
      </w:r>
      <w:r w:rsidR="008F39CB" w:rsidRPr="00533A6E">
        <w:rPr>
          <w:rFonts w:ascii="Cambria" w:hAnsi="Cambria"/>
        </w:rPr>
        <w:fldChar w:fldCharType="end"/>
      </w:r>
      <w:r w:rsidR="008F39CB" w:rsidRPr="00533A6E">
        <w:rPr>
          <w:rFonts w:ascii="Cambria" w:hAnsi="Cambria"/>
        </w:rPr>
        <w:t xml:space="preserve"> vyššie</w:t>
      </w:r>
      <w:r w:rsidRPr="00533A6E">
        <w:rPr>
          <w:rFonts w:ascii="Cambria" w:hAnsi="Cambria"/>
        </w:rPr>
        <w:t>.</w:t>
      </w:r>
    </w:p>
    <w:p w14:paraId="1AF667DA" w14:textId="665F759B" w:rsidR="00414230" w:rsidRPr="00533A6E" w:rsidRDefault="00414230" w:rsidP="00E4125D">
      <w:pPr>
        <w:pStyle w:val="Heading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74145761"/>
      <w:bookmarkEnd w:id="79"/>
      <w:bookmarkEnd w:id="83"/>
      <w:bookmarkEnd w:id="84"/>
      <w:bookmarkEnd w:id="85"/>
      <w:bookmarkEnd w:id="86"/>
      <w:bookmarkEnd w:id="87"/>
      <w:bookmarkEnd w:id="88"/>
      <w:r w:rsidRPr="00533A6E">
        <w:t>Variantné riešenie</w:t>
      </w:r>
      <w:bookmarkEnd w:id="89"/>
      <w:bookmarkEnd w:id="90"/>
      <w:bookmarkEnd w:id="91"/>
      <w:bookmarkEnd w:id="92"/>
      <w:bookmarkEnd w:id="93"/>
    </w:p>
    <w:p w14:paraId="79FAE4A4" w14:textId="77777777" w:rsidR="00414230" w:rsidRPr="00533A6E" w:rsidRDefault="00414230" w:rsidP="007817B7">
      <w:pPr>
        <w:pStyle w:val="Heading4"/>
        <w:rPr>
          <w:rFonts w:ascii="Cambria" w:hAnsi="Cambria"/>
        </w:rPr>
      </w:pPr>
      <w:r w:rsidRPr="00533A6E">
        <w:rPr>
          <w:rFonts w:ascii="Cambria" w:hAnsi="Cambria"/>
        </w:rPr>
        <w:t>Neumožňuje sa predložiť variantné riešenie.</w:t>
      </w:r>
    </w:p>
    <w:p w14:paraId="29226E9A" w14:textId="1EFA9CD5" w:rsidR="00414230" w:rsidRPr="00533A6E" w:rsidRDefault="00414230" w:rsidP="00E4125D">
      <w:pPr>
        <w:pStyle w:val="Heading3"/>
      </w:pPr>
      <w:bookmarkStart w:id="94" w:name="_Toc447725751"/>
      <w:bookmarkStart w:id="95" w:name="_Toc4416613"/>
      <w:bookmarkStart w:id="96" w:name="_Toc4416907"/>
      <w:bookmarkStart w:id="97" w:name="_Toc4416956"/>
      <w:bookmarkStart w:id="98" w:name="_Toc74145762"/>
      <w:r w:rsidRPr="00533A6E">
        <w:t>Platnosť ponúk</w:t>
      </w:r>
      <w:bookmarkEnd w:id="94"/>
      <w:bookmarkEnd w:id="95"/>
      <w:bookmarkEnd w:id="96"/>
      <w:bookmarkEnd w:id="97"/>
      <w:bookmarkEnd w:id="98"/>
    </w:p>
    <w:p w14:paraId="28F9C9B6" w14:textId="1B884EE0" w:rsidR="00414230" w:rsidRPr="00533A6E" w:rsidRDefault="00414230" w:rsidP="007817B7">
      <w:pPr>
        <w:pStyle w:val="Heading4"/>
        <w:rPr>
          <w:rFonts w:ascii="Cambria" w:hAnsi="Cambria"/>
        </w:rPr>
      </w:pPr>
      <w:r w:rsidRPr="00533A6E">
        <w:rPr>
          <w:rFonts w:ascii="Cambria" w:hAnsi="Cambria"/>
        </w:rPr>
        <w:t xml:space="preserve">Ponuky zostávajú platné počas lehoty viazanosti ponúk stanovenej do </w:t>
      </w:r>
      <w:r w:rsidR="007A25C2" w:rsidRPr="00533A6E">
        <w:rPr>
          <w:rFonts w:ascii="Cambria" w:hAnsi="Cambria"/>
          <w:b/>
          <w:bCs/>
        </w:rPr>
        <w:t>31.12.2021</w:t>
      </w:r>
      <w:r w:rsidR="00A03C39" w:rsidRPr="00533A6E">
        <w:rPr>
          <w:rFonts w:ascii="Cambria" w:hAnsi="Cambria"/>
        </w:rPr>
        <w:t>.</w:t>
      </w:r>
    </w:p>
    <w:p w14:paraId="1F269BF8" w14:textId="77777777" w:rsidR="00084E6E" w:rsidRPr="00533A6E" w:rsidRDefault="00084E6E" w:rsidP="00084E6E">
      <w:pPr>
        <w:pStyle w:val="Heading4"/>
        <w:rPr>
          <w:rFonts w:ascii="Cambria" w:hAnsi="Cambria"/>
        </w:rPr>
      </w:pPr>
      <w:bookmarkStart w:id="99" w:name="_Hlk53058079"/>
      <w:r w:rsidRPr="00533A6E">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527A1F7E" w:rsidR="00084E6E" w:rsidRPr="00533A6E" w:rsidRDefault="00084E6E" w:rsidP="00275169">
      <w:pPr>
        <w:pStyle w:val="Heading4"/>
        <w:rPr>
          <w:rFonts w:ascii="Cambria" w:hAnsi="Cambria"/>
        </w:rPr>
      </w:pPr>
      <w:r w:rsidRPr="00533A6E">
        <w:rPr>
          <w:rFonts w:ascii="Cambria" w:hAnsi="Cambria"/>
        </w:rPr>
        <w:t>Lehota viazanosti ponúk nepresiahne 12 mesiacov od uplynutia lehoty na predkladanie ponúk</w:t>
      </w:r>
      <w:bookmarkEnd w:id="99"/>
      <w:r w:rsidRPr="00533A6E">
        <w:rPr>
          <w:rFonts w:ascii="Cambria" w:hAnsi="Cambria"/>
        </w:rPr>
        <w:t>.</w:t>
      </w:r>
    </w:p>
    <w:p w14:paraId="7772D8BD" w14:textId="0A1EF5B2" w:rsidR="00414230" w:rsidRPr="00533A6E" w:rsidRDefault="00414230" w:rsidP="00E4125D">
      <w:pPr>
        <w:pStyle w:val="Heading3"/>
      </w:pPr>
      <w:bookmarkStart w:id="100" w:name="_Toc447725752"/>
      <w:bookmarkStart w:id="101" w:name="_Toc4416614"/>
      <w:bookmarkStart w:id="102" w:name="_Toc4416908"/>
      <w:bookmarkStart w:id="103" w:name="_Toc4416957"/>
      <w:bookmarkStart w:id="104" w:name="_Toc74145763"/>
      <w:r w:rsidRPr="00533A6E">
        <w:lastRenderedPageBreak/>
        <w:t>Náklady na ponuky</w:t>
      </w:r>
      <w:bookmarkEnd w:id="100"/>
      <w:bookmarkEnd w:id="101"/>
      <w:bookmarkEnd w:id="102"/>
      <w:bookmarkEnd w:id="103"/>
      <w:bookmarkEnd w:id="104"/>
    </w:p>
    <w:p w14:paraId="552948B9" w14:textId="77777777" w:rsidR="0055100E" w:rsidRPr="00533A6E" w:rsidRDefault="00414230" w:rsidP="007817B7">
      <w:pPr>
        <w:pStyle w:val="Heading4"/>
        <w:rPr>
          <w:rFonts w:ascii="Cambria" w:hAnsi="Cambria"/>
        </w:rPr>
      </w:pPr>
      <w:r w:rsidRPr="00533A6E">
        <w:rPr>
          <w:rFonts w:ascii="Cambria" w:hAnsi="Cambria"/>
        </w:rPr>
        <w:t xml:space="preserve">Všetky výdavky spojené s prípravou a predložením ponúk znášajú uchádzači bez finančného nároku voči </w:t>
      </w:r>
      <w:r w:rsidR="00A04C69" w:rsidRPr="00533A6E">
        <w:rPr>
          <w:rFonts w:ascii="Cambria" w:hAnsi="Cambria"/>
        </w:rPr>
        <w:t>Verejn</w:t>
      </w:r>
      <w:r w:rsidRPr="00533A6E">
        <w:rPr>
          <w:rFonts w:ascii="Cambria" w:hAnsi="Cambria"/>
        </w:rPr>
        <w:t xml:space="preserve">ému obstarávateľovi. </w:t>
      </w:r>
    </w:p>
    <w:p w14:paraId="40967EA5" w14:textId="3D9789A7" w:rsidR="00414230" w:rsidRPr="00533A6E" w:rsidRDefault="00414230" w:rsidP="007817B7">
      <w:pPr>
        <w:pStyle w:val="Heading2"/>
        <w:rPr>
          <w:rFonts w:ascii="Cambria" w:hAnsi="Cambria"/>
        </w:rPr>
      </w:pPr>
      <w:bookmarkStart w:id="105" w:name="_Toc4416497"/>
      <w:bookmarkStart w:id="106" w:name="_Toc4416615"/>
      <w:bookmarkStart w:id="107" w:name="_Toc4416909"/>
      <w:bookmarkStart w:id="108" w:name="_Toc4416958"/>
      <w:bookmarkStart w:id="109" w:name="_Toc74145764"/>
      <w:r w:rsidRPr="00533A6E">
        <w:rPr>
          <w:rFonts w:ascii="Cambria" w:hAnsi="Cambria"/>
        </w:rPr>
        <w:t xml:space="preserve">Dorozumievanie medzi </w:t>
      </w:r>
      <w:r w:rsidR="00A04C69" w:rsidRPr="00533A6E">
        <w:rPr>
          <w:rFonts w:ascii="Cambria" w:hAnsi="Cambria"/>
        </w:rPr>
        <w:t>Verejn</w:t>
      </w:r>
      <w:r w:rsidRPr="00533A6E">
        <w:rPr>
          <w:rFonts w:ascii="Cambria" w:hAnsi="Cambria"/>
        </w:rPr>
        <w:t>ým obstarávateľom a</w:t>
      </w:r>
      <w:r w:rsidRPr="00533A6E">
        <w:rPr>
          <w:rFonts w:ascii="Cambria" w:hAnsi="Cambria" w:cs="Calibri"/>
        </w:rPr>
        <w:t> </w:t>
      </w:r>
      <w:r w:rsidRPr="00533A6E">
        <w:rPr>
          <w:rFonts w:ascii="Cambria" w:hAnsi="Cambria"/>
        </w:rPr>
        <w:t>uch</w:t>
      </w:r>
      <w:r w:rsidRPr="00533A6E">
        <w:rPr>
          <w:rFonts w:ascii="Cambria" w:hAnsi="Cambria" w:cs="Proba Pro"/>
        </w:rPr>
        <w:t>á</w:t>
      </w:r>
      <w:r w:rsidRPr="00533A6E">
        <w:rPr>
          <w:rFonts w:ascii="Cambria" w:hAnsi="Cambria"/>
        </w:rPr>
        <w:t>dza</w:t>
      </w:r>
      <w:r w:rsidRPr="00533A6E">
        <w:rPr>
          <w:rFonts w:ascii="Cambria" w:hAnsi="Cambria" w:cs="Proba Pro"/>
        </w:rPr>
        <w:t>č</w:t>
      </w:r>
      <w:r w:rsidRPr="00533A6E">
        <w:rPr>
          <w:rFonts w:ascii="Cambria" w:hAnsi="Cambria"/>
        </w:rPr>
        <w:t>mi alebo z</w:t>
      </w:r>
      <w:r w:rsidRPr="00533A6E">
        <w:rPr>
          <w:rFonts w:ascii="Cambria" w:hAnsi="Cambria" w:cs="Proba Pro"/>
        </w:rPr>
        <w:t>á</w:t>
      </w:r>
      <w:r w:rsidRPr="00533A6E">
        <w:rPr>
          <w:rFonts w:ascii="Cambria" w:hAnsi="Cambria"/>
        </w:rPr>
        <w:t>ujemcami</w:t>
      </w:r>
      <w:bookmarkEnd w:id="105"/>
      <w:bookmarkEnd w:id="106"/>
      <w:bookmarkEnd w:id="107"/>
      <w:bookmarkEnd w:id="108"/>
      <w:bookmarkEnd w:id="109"/>
    </w:p>
    <w:p w14:paraId="6885611F" w14:textId="14452816" w:rsidR="00414230" w:rsidRPr="00533A6E" w:rsidRDefault="00414230" w:rsidP="00E4125D">
      <w:pPr>
        <w:pStyle w:val="Heading3"/>
      </w:pPr>
      <w:bookmarkStart w:id="110" w:name="_Toc444084946"/>
      <w:bookmarkStart w:id="111" w:name="_Toc4416616"/>
      <w:bookmarkStart w:id="112" w:name="_Toc4416910"/>
      <w:bookmarkStart w:id="113" w:name="_Toc4416959"/>
      <w:bookmarkStart w:id="114" w:name="_Toc74145765"/>
      <w:r w:rsidRPr="00533A6E">
        <w:t xml:space="preserve">Dorozumievanie medzi </w:t>
      </w:r>
      <w:r w:rsidR="00A04C69" w:rsidRPr="00533A6E">
        <w:t>Verejn</w:t>
      </w:r>
      <w:r w:rsidRPr="00533A6E">
        <w:t>ým obstarávateľom a uchádzačmi alebo záujemcami</w:t>
      </w:r>
      <w:bookmarkEnd w:id="110"/>
      <w:bookmarkEnd w:id="111"/>
      <w:bookmarkEnd w:id="112"/>
      <w:bookmarkEnd w:id="113"/>
      <w:bookmarkEnd w:id="114"/>
    </w:p>
    <w:p w14:paraId="0597632B" w14:textId="0DA50C36" w:rsidR="00672CF4" w:rsidRPr="00533A6E" w:rsidRDefault="00672CF4" w:rsidP="007817B7">
      <w:pPr>
        <w:pStyle w:val="Heading4"/>
        <w:rPr>
          <w:rFonts w:ascii="Cambria" w:hAnsi="Cambria"/>
        </w:rPr>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533A6E">
        <w:rPr>
          <w:rFonts w:ascii="Cambria" w:hAnsi="Cambria"/>
        </w:rPr>
        <w:t>Poskytovanie vysvetlení, odovzdávanie podkladov a komunikácia (ďalej len „</w:t>
      </w:r>
      <w:r w:rsidRPr="00533A6E">
        <w:rPr>
          <w:rFonts w:ascii="Cambria" w:hAnsi="Cambria"/>
          <w:b/>
        </w:rPr>
        <w:t>komunikácia</w:t>
      </w:r>
      <w:r w:rsidRPr="00533A6E">
        <w:rPr>
          <w:rFonts w:ascii="Cambria" w:hAnsi="Cambria"/>
        </w:rPr>
        <w:t xml:space="preserve">“) medzi </w:t>
      </w:r>
      <w:r w:rsidR="003716D2" w:rsidRPr="00533A6E">
        <w:rPr>
          <w:rFonts w:ascii="Cambria" w:hAnsi="Cambria"/>
        </w:rPr>
        <w:t>V</w:t>
      </w:r>
      <w:r w:rsidRPr="00533A6E">
        <w:rPr>
          <w:rFonts w:ascii="Cambria" w:hAnsi="Cambria"/>
        </w:rPr>
        <w:t xml:space="preserve">erejným obstarávateľom/záujemcami a uchádzačmi sa bude uskutočňovať v štátnom (slovenskom) jazyku. </w:t>
      </w:r>
    </w:p>
    <w:p w14:paraId="1BC40C37" w14:textId="4C7C7F2C" w:rsidR="00672CF4" w:rsidRPr="00533A6E" w:rsidRDefault="00672CF4" w:rsidP="007817B7">
      <w:pPr>
        <w:pStyle w:val="Heading4"/>
        <w:rPr>
          <w:rFonts w:ascii="Cambria" w:hAnsi="Cambria"/>
        </w:rPr>
      </w:pPr>
      <w:r w:rsidRPr="00533A6E">
        <w:rPr>
          <w:rFonts w:ascii="Cambria" w:hAnsi="Cambria"/>
        </w:rPr>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533A6E">
        <w:rPr>
          <w:rFonts w:ascii="Cambria" w:hAnsi="Cambria"/>
        </w:rPr>
        <w:t>V</w:t>
      </w:r>
      <w:r w:rsidRPr="00533A6E">
        <w:rPr>
          <w:rFonts w:ascii="Cambria" w:hAnsi="Cambria"/>
        </w:rPr>
        <w:t xml:space="preserve">erejným obstarávateľom </w:t>
      </w:r>
      <w:r w:rsidR="007E5BFA" w:rsidRPr="00533A6E">
        <w:rPr>
          <w:rFonts w:ascii="Cambria" w:hAnsi="Cambria"/>
        </w:rPr>
        <w:br/>
      </w:r>
      <w:r w:rsidRPr="00533A6E">
        <w:rPr>
          <w:rFonts w:ascii="Cambria" w:hAnsi="Cambria"/>
        </w:rPr>
        <w:t xml:space="preserve">a uchádzačmi, resp. záujemcami,  počas celého procesu </w:t>
      </w:r>
      <w:r w:rsidR="003716D2" w:rsidRPr="00533A6E">
        <w:rPr>
          <w:rFonts w:ascii="Cambria" w:hAnsi="Cambria"/>
        </w:rPr>
        <w:t>V</w:t>
      </w:r>
      <w:r w:rsidRPr="00533A6E">
        <w:rPr>
          <w:rFonts w:ascii="Cambria" w:hAnsi="Cambria"/>
        </w:rPr>
        <w:t xml:space="preserve">erejného obstarávania. </w:t>
      </w:r>
    </w:p>
    <w:p w14:paraId="4B15582C" w14:textId="76BE9391" w:rsidR="00672CF4" w:rsidRPr="00533A6E" w:rsidRDefault="00672CF4" w:rsidP="007817B7">
      <w:pPr>
        <w:pStyle w:val="Heading4"/>
        <w:rPr>
          <w:rFonts w:ascii="Cambria" w:hAnsi="Cambria"/>
        </w:rPr>
      </w:pPr>
      <w:r w:rsidRPr="00533A6E">
        <w:rPr>
          <w:rFonts w:ascii="Cambria" w:hAnsi="Cambria"/>
        </w:rPr>
        <w:t xml:space="preserve">JOSEPHINE je na účely tohto </w:t>
      </w:r>
      <w:r w:rsidR="003716D2" w:rsidRPr="00533A6E">
        <w:rPr>
          <w:rFonts w:ascii="Cambria" w:hAnsi="Cambria"/>
        </w:rPr>
        <w:t>V</w:t>
      </w:r>
      <w:r w:rsidRPr="00533A6E">
        <w:rPr>
          <w:rFonts w:ascii="Cambria" w:hAnsi="Cambria"/>
        </w:rPr>
        <w:t>erejného obstarávania softvér pre elektronizáciu zadávania verejných zákaziek. JOSEPHINE je webová aplikácia na doméne</w:t>
      </w:r>
      <w:r w:rsidR="00EF2DB2" w:rsidRPr="00533A6E">
        <w:rPr>
          <w:rFonts w:ascii="Cambria" w:hAnsi="Cambria"/>
        </w:rPr>
        <w:t xml:space="preserve"> </w:t>
      </w:r>
      <w:r w:rsidRPr="00533A6E">
        <w:rPr>
          <w:rFonts w:ascii="Cambria" w:hAnsi="Cambria"/>
        </w:rPr>
        <w:t>https://josephine.proebiz.com.</w:t>
      </w:r>
    </w:p>
    <w:p w14:paraId="0CE460B0" w14:textId="77777777" w:rsidR="00672CF4" w:rsidRPr="00533A6E" w:rsidRDefault="00672CF4" w:rsidP="007817B7">
      <w:pPr>
        <w:pStyle w:val="Heading4"/>
        <w:rPr>
          <w:rFonts w:ascii="Cambria" w:hAnsi="Cambria"/>
        </w:rPr>
      </w:pPr>
      <w:r w:rsidRPr="00533A6E">
        <w:rPr>
          <w:rFonts w:ascii="Cambria" w:hAnsi="Cambria"/>
        </w:rPr>
        <w:t xml:space="preserve">Návod na používanie systému je dostupný na webovom sídle portálu JOSEPHINE (http://files.nar.cz/docs/josephine/sk/Skrateny_navod_ucastnik.pdf). </w:t>
      </w:r>
    </w:p>
    <w:p w14:paraId="305DE51A" w14:textId="77777777" w:rsidR="00672CF4" w:rsidRPr="00533A6E" w:rsidRDefault="00672CF4" w:rsidP="007817B7">
      <w:pPr>
        <w:pStyle w:val="Heading4"/>
        <w:rPr>
          <w:rFonts w:ascii="Cambria" w:hAnsi="Cambria"/>
        </w:rPr>
      </w:pPr>
      <w:r w:rsidRPr="00533A6E">
        <w:rPr>
          <w:rFonts w:ascii="Cambria" w:hAnsi="Cambria"/>
        </w:rPr>
        <w:t>Minimálne technické požiadavky na používanie systému sú dostupné na webovom sídle portálu JOSEPHINE (http://files.nar.cz/docs/josephine/sk/Technicke_poziadavky_sw_JOSEPHINE.pdf).</w:t>
      </w:r>
    </w:p>
    <w:p w14:paraId="1D2AF3E2" w14:textId="77777777" w:rsidR="00672CF4" w:rsidRPr="00533A6E" w:rsidRDefault="00672CF4" w:rsidP="007817B7">
      <w:pPr>
        <w:pStyle w:val="Heading4"/>
        <w:rPr>
          <w:rFonts w:ascii="Cambria" w:hAnsi="Cambria"/>
        </w:rPr>
      </w:pPr>
      <w:r w:rsidRPr="00533A6E">
        <w:rPr>
          <w:rFonts w:ascii="Cambria" w:hAnsi="Cambria"/>
        </w:rPr>
        <w:t xml:space="preserve">Na bezproblémové používanie systému JOSEPHINE je nutné používať jeden z podporovaných internetových prehliadačov: </w:t>
      </w:r>
    </w:p>
    <w:p w14:paraId="13DAEBFD"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Internet Explorer verzia 11.0 a vyššia, </w:t>
      </w:r>
    </w:p>
    <w:p w14:paraId="509BF5F1" w14:textId="77777777" w:rsidR="00672CF4" w:rsidRPr="00533A6E" w:rsidRDefault="00672CF4" w:rsidP="002670F9">
      <w:pPr>
        <w:pStyle w:val="Heading4"/>
        <w:numPr>
          <w:ilvl w:val="3"/>
          <w:numId w:val="17"/>
        </w:numPr>
        <w:rPr>
          <w:rFonts w:ascii="Cambria" w:hAnsi="Cambria"/>
        </w:rPr>
      </w:pPr>
      <w:proofErr w:type="spellStart"/>
      <w:r w:rsidRPr="00533A6E">
        <w:rPr>
          <w:rFonts w:ascii="Cambria" w:hAnsi="Cambria"/>
        </w:rPr>
        <w:t>Mozilla</w:t>
      </w:r>
      <w:proofErr w:type="spellEnd"/>
      <w:r w:rsidRPr="00533A6E">
        <w:rPr>
          <w:rFonts w:ascii="Cambria" w:hAnsi="Cambria"/>
        </w:rPr>
        <w:t xml:space="preserve"> Firefox verzia 13.0 a vyššia,</w:t>
      </w:r>
    </w:p>
    <w:p w14:paraId="0A36FEC3"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Google Chrome, alebo </w:t>
      </w:r>
    </w:p>
    <w:p w14:paraId="7AD83B01"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w:t>
      </w:r>
      <w:proofErr w:type="spellStart"/>
      <w:r w:rsidRPr="00533A6E">
        <w:rPr>
          <w:rFonts w:ascii="Cambria" w:hAnsi="Cambria"/>
        </w:rPr>
        <w:t>Edge</w:t>
      </w:r>
      <w:proofErr w:type="spellEnd"/>
      <w:r w:rsidRPr="00533A6E">
        <w:rPr>
          <w:rFonts w:ascii="Cambria" w:hAnsi="Cambria"/>
        </w:rPr>
        <w:t>.</w:t>
      </w:r>
    </w:p>
    <w:p w14:paraId="545C9018" w14:textId="77777777" w:rsidR="00672CF4" w:rsidRPr="00533A6E" w:rsidRDefault="00672CF4" w:rsidP="007817B7">
      <w:pPr>
        <w:pStyle w:val="Heading4"/>
        <w:rPr>
          <w:rFonts w:ascii="Cambria" w:hAnsi="Cambria"/>
        </w:rPr>
      </w:pPr>
      <w:r w:rsidRPr="00533A6E">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533A6E" w:rsidRDefault="00672CF4" w:rsidP="007817B7">
      <w:pPr>
        <w:pStyle w:val="Heading4"/>
        <w:rPr>
          <w:rFonts w:ascii="Cambria" w:hAnsi="Cambria"/>
        </w:rPr>
      </w:pPr>
      <w:r w:rsidRPr="00533A6E">
        <w:rPr>
          <w:rFonts w:ascii="Cambria" w:hAnsi="Cambria"/>
        </w:rPr>
        <w:t xml:space="preserve">Uchádzač, resp. záujemca, sa prihlási do systému a v komunikačnom rozhraní zákazky bude mať zobrazený obsah komunikácie – zásielky, správy. Uchádzač, resp. záujemca, si môže </w:t>
      </w:r>
      <w:r w:rsidR="00AE5CE5" w:rsidRPr="00533A6E">
        <w:rPr>
          <w:rFonts w:ascii="Cambria" w:hAnsi="Cambria"/>
        </w:rPr>
        <w:br/>
      </w:r>
      <w:r w:rsidRPr="00533A6E">
        <w:rPr>
          <w:rFonts w:ascii="Cambria" w:hAnsi="Cambria"/>
        </w:rPr>
        <w:t xml:space="preserve">v komunikačnom rozhraní zobraziť celú históriu o svojej komunikácií s </w:t>
      </w:r>
      <w:r w:rsidR="003716D2" w:rsidRPr="00533A6E">
        <w:rPr>
          <w:rFonts w:ascii="Cambria" w:hAnsi="Cambria"/>
        </w:rPr>
        <w:t>V</w:t>
      </w:r>
      <w:r w:rsidRPr="00533A6E">
        <w:rPr>
          <w:rFonts w:ascii="Cambria" w:hAnsi="Cambria"/>
        </w:rPr>
        <w:t>erejným obstarávateľom.</w:t>
      </w:r>
    </w:p>
    <w:p w14:paraId="67129671" w14:textId="6AD9E1D1" w:rsidR="00672CF4" w:rsidRPr="00533A6E" w:rsidRDefault="00672CF4" w:rsidP="007817B7">
      <w:pPr>
        <w:pStyle w:val="Heading4"/>
        <w:rPr>
          <w:rFonts w:ascii="Cambria" w:hAnsi="Cambria"/>
        </w:rPr>
      </w:pPr>
      <w:r w:rsidRPr="00533A6E">
        <w:rPr>
          <w:rFonts w:ascii="Cambria" w:hAnsi="Cambria"/>
        </w:rPr>
        <w:t xml:space="preserve">Ak je odosielateľom informácie uchádzač, resp. záujemca, tak po prihlásení do systému </w:t>
      </w:r>
      <w:r w:rsidR="00AE5CE5" w:rsidRPr="00533A6E">
        <w:rPr>
          <w:rFonts w:ascii="Cambria" w:hAnsi="Cambria"/>
        </w:rPr>
        <w:br/>
      </w:r>
      <w:r w:rsidRPr="00533A6E">
        <w:rPr>
          <w:rFonts w:ascii="Cambria" w:hAnsi="Cambria"/>
        </w:rPr>
        <w:t xml:space="preserve">a predmetnej zákazky môže prostredníctvom komunikačného rozhrania odosielať správy </w:t>
      </w:r>
      <w:r w:rsidR="00AE5CE5" w:rsidRPr="00533A6E">
        <w:rPr>
          <w:rFonts w:ascii="Cambria" w:hAnsi="Cambria"/>
        </w:rPr>
        <w:br/>
      </w:r>
      <w:r w:rsidRPr="00533A6E">
        <w:rPr>
          <w:rFonts w:ascii="Cambria" w:hAnsi="Cambria"/>
        </w:rPr>
        <w:t xml:space="preserve">a potrebné prílohy </w:t>
      </w:r>
      <w:r w:rsidR="003716D2" w:rsidRPr="00533A6E">
        <w:rPr>
          <w:rFonts w:ascii="Cambria" w:hAnsi="Cambria"/>
        </w:rPr>
        <w:t>V</w:t>
      </w:r>
      <w:r w:rsidRPr="00533A6E">
        <w:rPr>
          <w:rFonts w:ascii="Cambria" w:hAnsi="Cambria"/>
        </w:rPr>
        <w:t xml:space="preserve">erejnému obstarávateľovi. Takáto zásielka sa považuje za doručenú </w:t>
      </w:r>
      <w:r w:rsidR="003716D2" w:rsidRPr="00533A6E">
        <w:rPr>
          <w:rFonts w:ascii="Cambria" w:hAnsi="Cambria"/>
        </w:rPr>
        <w:t>V</w:t>
      </w:r>
      <w:r w:rsidRPr="00533A6E">
        <w:rPr>
          <w:rFonts w:ascii="Cambria" w:hAnsi="Cambria"/>
        </w:rPr>
        <w:t xml:space="preserve">erejnému obstarávateľovi okamihom jej odoslania v systému JOSEPHINE v súlade </w:t>
      </w:r>
      <w:r w:rsidR="00AE5CE5" w:rsidRPr="00533A6E">
        <w:rPr>
          <w:rFonts w:ascii="Cambria" w:hAnsi="Cambria"/>
        </w:rPr>
        <w:br/>
      </w:r>
      <w:r w:rsidRPr="00533A6E">
        <w:rPr>
          <w:rFonts w:ascii="Cambria" w:hAnsi="Cambria"/>
        </w:rPr>
        <w:t>s funkcionalitou systému.</w:t>
      </w:r>
    </w:p>
    <w:p w14:paraId="4F226490" w14:textId="77777777" w:rsidR="00672CF4" w:rsidRPr="00533A6E" w:rsidRDefault="00672CF4" w:rsidP="007817B7">
      <w:pPr>
        <w:pStyle w:val="Heading4"/>
        <w:rPr>
          <w:rFonts w:ascii="Cambria" w:hAnsi="Cambria"/>
        </w:rPr>
      </w:pPr>
      <w:r w:rsidRPr="00533A6E">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533A6E" w:rsidRDefault="00672CF4" w:rsidP="007817B7">
      <w:pPr>
        <w:pStyle w:val="Heading4"/>
        <w:rPr>
          <w:rFonts w:ascii="Cambria" w:hAnsi="Cambria"/>
        </w:rPr>
      </w:pPr>
      <w:r w:rsidRPr="00533A6E">
        <w:rPr>
          <w:rFonts w:ascii="Cambria" w:hAnsi="Cambria"/>
        </w:rPr>
        <w:t xml:space="preserve">Verejný obstarávateľ umožňuje neobmedzený a priamy prístup elektronickými prostriedkami </w:t>
      </w:r>
      <w:r w:rsidR="00AE5CE5" w:rsidRPr="00533A6E">
        <w:rPr>
          <w:rFonts w:ascii="Cambria" w:hAnsi="Cambria"/>
        </w:rPr>
        <w:br/>
      </w:r>
      <w:r w:rsidRPr="00533A6E">
        <w:rPr>
          <w:rFonts w:ascii="Cambria" w:hAnsi="Cambria"/>
        </w:rPr>
        <w:t>k všetkým poskytnutým dokumentom / informáciám počas lehoty na predkladanie ponúk. Verejný obstarávateľ bude všetky dokumenty uverejňovať ako elektronické dokumenty</w:t>
      </w:r>
      <w:r w:rsidR="00AE5CE5" w:rsidRPr="00533A6E">
        <w:rPr>
          <w:rFonts w:ascii="Cambria" w:hAnsi="Cambria"/>
        </w:rPr>
        <w:br/>
      </w:r>
      <w:r w:rsidRPr="00533A6E">
        <w:rPr>
          <w:rFonts w:ascii="Cambria" w:hAnsi="Cambria"/>
        </w:rPr>
        <w:lastRenderedPageBreak/>
        <w:t>v príslušnej časti zákazky v systéme JOSEPHINE</w:t>
      </w:r>
      <w:r w:rsidR="00FE397B" w:rsidRPr="00533A6E">
        <w:rPr>
          <w:rFonts w:ascii="Cambria" w:hAnsi="Cambria"/>
        </w:rPr>
        <w:t xml:space="preserve">, na ktorý bude odkazovať </w:t>
      </w:r>
      <w:proofErr w:type="spellStart"/>
      <w:r w:rsidR="00FE397B" w:rsidRPr="00533A6E">
        <w:rPr>
          <w:rFonts w:ascii="Cambria" w:hAnsi="Cambria"/>
        </w:rPr>
        <w:t>link</w:t>
      </w:r>
      <w:proofErr w:type="spellEnd"/>
      <w:r w:rsidR="00FE397B" w:rsidRPr="00533A6E">
        <w:rPr>
          <w:rFonts w:ascii="Cambria" w:hAnsi="Cambria"/>
        </w:rPr>
        <w:t xml:space="preserve"> uverejnený</w:t>
      </w:r>
      <w:r w:rsidRPr="00533A6E">
        <w:rPr>
          <w:rFonts w:ascii="Cambria" w:hAnsi="Cambria"/>
        </w:rPr>
        <w:t xml:space="preserve"> v profile </w:t>
      </w:r>
      <w:r w:rsidR="003716D2" w:rsidRPr="00533A6E">
        <w:rPr>
          <w:rFonts w:ascii="Cambria" w:hAnsi="Cambria"/>
        </w:rPr>
        <w:t>V</w:t>
      </w:r>
      <w:r w:rsidRPr="00533A6E">
        <w:rPr>
          <w:rFonts w:ascii="Cambria" w:hAnsi="Cambria"/>
        </w:rPr>
        <w:t>erejného obstarávateľa zriadenom v elektronickom úložisku na webovej stránke Úradu pre verejné obstarávanie</w:t>
      </w:r>
      <w:r w:rsidR="00793365" w:rsidRPr="00533A6E">
        <w:rPr>
          <w:rFonts w:ascii="Cambria" w:hAnsi="Cambria"/>
        </w:rPr>
        <w:t xml:space="preserve"> (ďalej len „</w:t>
      </w:r>
      <w:r w:rsidR="00793365" w:rsidRPr="00533A6E">
        <w:rPr>
          <w:rFonts w:ascii="Cambria" w:hAnsi="Cambria"/>
          <w:b/>
        </w:rPr>
        <w:t>Profil</w:t>
      </w:r>
      <w:r w:rsidR="00793365" w:rsidRPr="00533A6E">
        <w:rPr>
          <w:rFonts w:ascii="Cambria" w:hAnsi="Cambria"/>
        </w:rPr>
        <w:t>“)</w:t>
      </w:r>
      <w:r w:rsidRPr="00533A6E">
        <w:rPr>
          <w:rFonts w:ascii="Cambria" w:hAnsi="Cambria"/>
        </w:rPr>
        <w:t>.</w:t>
      </w:r>
    </w:p>
    <w:p w14:paraId="331C5698" w14:textId="24F57155" w:rsidR="00672CF4" w:rsidRPr="00533A6E" w:rsidRDefault="00672CF4" w:rsidP="007817B7">
      <w:pPr>
        <w:pStyle w:val="Heading4"/>
        <w:rPr>
          <w:rFonts w:ascii="Cambria" w:hAnsi="Cambria"/>
        </w:rPr>
      </w:pPr>
      <w:r w:rsidRPr="00533A6E">
        <w:rPr>
          <w:rFonts w:ascii="Cambria" w:hAnsi="Cambria"/>
        </w:rPr>
        <w:t xml:space="preserve">Podania a dokumenty súvisiace s uplatnením revíznych postupov budú medzi </w:t>
      </w:r>
      <w:r w:rsidR="003716D2" w:rsidRPr="00533A6E">
        <w:rPr>
          <w:rFonts w:ascii="Cambria" w:hAnsi="Cambria"/>
        </w:rPr>
        <w:t>V</w:t>
      </w:r>
      <w:r w:rsidRPr="00533A6E">
        <w:rPr>
          <w:rFonts w:ascii="Cambria" w:hAnsi="Cambria"/>
        </w:rPr>
        <w:t xml:space="preserve">erejným obstarávateľom a záujemcami/uchádzačmi doručované v súlade </w:t>
      </w:r>
      <w:r w:rsidR="007620F3" w:rsidRPr="00533A6E">
        <w:rPr>
          <w:rFonts w:ascii="Cambria" w:hAnsi="Cambria"/>
        </w:rPr>
        <w:t>s príslušnými ustanoveniami ZVO</w:t>
      </w:r>
      <w:r w:rsidR="00A55585" w:rsidRPr="00533A6E">
        <w:rPr>
          <w:rFonts w:ascii="Cambria" w:hAnsi="Cambria"/>
        </w:rPr>
        <w:t xml:space="preserve">, pričom Verejnému obstarávateľovi budú podania doručované v elektronickej podobe funkcionalitou informačného systému, prostredníctvom ktorého </w:t>
      </w:r>
      <w:r w:rsidR="00C61498" w:rsidRPr="00533A6E">
        <w:rPr>
          <w:rFonts w:ascii="Cambria" w:hAnsi="Cambria"/>
        </w:rPr>
        <w:t>je</w:t>
      </w:r>
      <w:r w:rsidR="00A55585" w:rsidRPr="00533A6E">
        <w:rPr>
          <w:rFonts w:ascii="Cambria" w:hAnsi="Cambria"/>
        </w:rPr>
        <w:t xml:space="preserve"> verejné obstarávanie </w:t>
      </w:r>
      <w:r w:rsidR="00C61498" w:rsidRPr="00533A6E">
        <w:rPr>
          <w:rFonts w:ascii="Cambria" w:hAnsi="Cambria"/>
        </w:rPr>
        <w:t xml:space="preserve">realizované </w:t>
      </w:r>
      <w:r w:rsidR="00A55585" w:rsidRPr="00533A6E">
        <w:rPr>
          <w:rFonts w:ascii="Cambria" w:hAnsi="Cambria"/>
        </w:rPr>
        <w:t>(t.</w:t>
      </w:r>
      <w:r w:rsidR="00FE397B" w:rsidRPr="00533A6E">
        <w:rPr>
          <w:rFonts w:ascii="Cambria" w:hAnsi="Cambria"/>
        </w:rPr>
        <w:t xml:space="preserve"> </w:t>
      </w:r>
      <w:r w:rsidR="00A55585" w:rsidRPr="00533A6E">
        <w:rPr>
          <w:rFonts w:ascii="Cambria" w:hAnsi="Cambria"/>
        </w:rPr>
        <w:t>j. JOSEPHINE)</w:t>
      </w:r>
      <w:r w:rsidRPr="00533A6E">
        <w:rPr>
          <w:rFonts w:ascii="Cambria" w:hAnsi="Cambria"/>
        </w:rPr>
        <w:t>.</w:t>
      </w:r>
    </w:p>
    <w:p w14:paraId="4D0E3D4C" w14:textId="2DD8825B" w:rsidR="003E395A" w:rsidRPr="00533A6E" w:rsidRDefault="003E395A" w:rsidP="00E4125D">
      <w:pPr>
        <w:pStyle w:val="Heading3"/>
      </w:pPr>
      <w:bookmarkStart w:id="147" w:name="_Toc74145766"/>
      <w:r w:rsidRPr="00533A6E">
        <w:t>Vysvetľovanie a doplnenie súťažných podkladov</w:t>
      </w:r>
      <w:bookmarkEnd w:id="143"/>
      <w:bookmarkEnd w:id="144"/>
      <w:bookmarkEnd w:id="145"/>
      <w:bookmarkEnd w:id="146"/>
      <w:bookmarkEnd w:id="147"/>
    </w:p>
    <w:p w14:paraId="509936A0" w14:textId="455A65B6" w:rsidR="00AA4123" w:rsidRPr="00533A6E" w:rsidRDefault="00AA4123" w:rsidP="007817B7">
      <w:pPr>
        <w:pStyle w:val="Heading4"/>
        <w:rPr>
          <w:rFonts w:ascii="Cambria" w:hAnsi="Cambria"/>
        </w:rPr>
      </w:pPr>
      <w:bookmarkStart w:id="148" w:name="_Hlk522551241"/>
      <w:r w:rsidRPr="00533A6E">
        <w:rPr>
          <w:rFonts w:ascii="Cambria" w:hAnsi="Cambria"/>
        </w:rPr>
        <w:t>Adresa stránky, kde je možný prístup k dokumentáci</w:t>
      </w:r>
      <w:r w:rsidR="0032604B" w:rsidRPr="00533A6E">
        <w:rPr>
          <w:rFonts w:ascii="Cambria" w:hAnsi="Cambria"/>
        </w:rPr>
        <w:t>i</w:t>
      </w:r>
      <w:r w:rsidRPr="00533A6E">
        <w:rPr>
          <w:rFonts w:ascii="Cambria" w:hAnsi="Cambria"/>
        </w:rPr>
        <w:t xml:space="preserve"> </w:t>
      </w:r>
      <w:r w:rsidR="003716D2" w:rsidRPr="00533A6E">
        <w:rPr>
          <w:rFonts w:ascii="Cambria" w:hAnsi="Cambria"/>
        </w:rPr>
        <w:t>V</w:t>
      </w:r>
      <w:r w:rsidRPr="00533A6E">
        <w:rPr>
          <w:rFonts w:ascii="Cambria" w:hAnsi="Cambria"/>
        </w:rPr>
        <w:t>erejného obstarávania: https://josephine.proebiz.com/</w:t>
      </w:r>
    </w:p>
    <w:p w14:paraId="0F04AFDC" w14:textId="2F039C62" w:rsidR="008E67C5" w:rsidRPr="00533A6E" w:rsidRDefault="00D61ABB" w:rsidP="007817B7">
      <w:pPr>
        <w:pStyle w:val="Heading4"/>
        <w:rPr>
          <w:rFonts w:ascii="Cambria" w:hAnsi="Cambria"/>
        </w:rPr>
      </w:pPr>
      <w:r w:rsidRPr="00533A6E">
        <w:rPr>
          <w:rFonts w:ascii="Cambria" w:hAnsi="Cambria"/>
        </w:rPr>
        <w:t xml:space="preserve">V </w:t>
      </w:r>
      <w:r w:rsidR="00793365" w:rsidRPr="00533A6E">
        <w:rPr>
          <w:rFonts w:ascii="Cambria" w:hAnsi="Cambria"/>
        </w:rPr>
        <w:t>P</w:t>
      </w:r>
      <w:r w:rsidRPr="00533A6E">
        <w:rPr>
          <w:rFonts w:ascii="Cambria" w:hAnsi="Cambria"/>
        </w:rPr>
        <w:t xml:space="preserve">rofile sa bude nachádzať odkaz na verejný portál systému JOSEPHINE, kde sú všetky informácie verejne </w:t>
      </w:r>
      <w:r w:rsidR="00640029" w:rsidRPr="00533A6E">
        <w:rPr>
          <w:rFonts w:ascii="Cambria" w:hAnsi="Cambria"/>
        </w:rPr>
        <w:t>prístupné</w:t>
      </w:r>
      <w:r w:rsidR="008E67C5" w:rsidRPr="00533A6E">
        <w:rPr>
          <w:rFonts w:ascii="Cambria" w:hAnsi="Cambria"/>
        </w:rPr>
        <w:t>.</w:t>
      </w:r>
      <w:r w:rsidR="008E67C5" w:rsidRPr="00533A6E" w:rsidDel="000A67EA">
        <w:rPr>
          <w:rFonts w:ascii="Cambria" w:hAnsi="Cambria"/>
        </w:rPr>
        <w:t xml:space="preserve"> </w:t>
      </w:r>
    </w:p>
    <w:p w14:paraId="1F3F35A4" w14:textId="060E7C68" w:rsidR="00AA4123" w:rsidRPr="00533A6E" w:rsidRDefault="00AA4123" w:rsidP="007817B7">
      <w:pPr>
        <w:pStyle w:val="Heading4"/>
        <w:rPr>
          <w:rFonts w:ascii="Cambria" w:hAnsi="Cambria"/>
        </w:rPr>
      </w:pPr>
      <w:r w:rsidRPr="00533A6E">
        <w:rPr>
          <w:rFonts w:ascii="Cambria" w:hAnsi="Cambria"/>
        </w:rPr>
        <w:t xml:space="preserve">V prípade nejasností alebo potreby objasnenia akýchkoľvek poskytnutých informácií v lehote na predkladanie ponúk, môže ktorýkoľvek zo záujemcov požiadať </w:t>
      </w:r>
      <w:r w:rsidR="00A55585" w:rsidRPr="00533A6E">
        <w:rPr>
          <w:rFonts w:ascii="Cambria" w:hAnsi="Cambria"/>
        </w:rPr>
        <w:t xml:space="preserve">o vysvetlenie </w:t>
      </w:r>
      <w:r w:rsidRPr="00533A6E">
        <w:rPr>
          <w:rFonts w:ascii="Cambria" w:hAnsi="Cambria"/>
        </w:rPr>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39660960" w:rsidR="003E395A" w:rsidRPr="00533A6E" w:rsidRDefault="003E395A" w:rsidP="00E4125D">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74145767"/>
      <w:bookmarkEnd w:id="148"/>
      <w:bookmarkEnd w:id="149"/>
      <w:bookmarkEnd w:id="150"/>
      <w:bookmarkEnd w:id="151"/>
      <w:bookmarkEnd w:id="152"/>
      <w:bookmarkEnd w:id="153"/>
      <w:r w:rsidRPr="00533A6E">
        <w:t xml:space="preserve">Obhliadka miesta </w:t>
      </w:r>
      <w:r w:rsidR="00A55585" w:rsidRPr="00533A6E">
        <w:t xml:space="preserve">realizácie </w:t>
      </w:r>
      <w:r w:rsidR="0068594A" w:rsidRPr="00533A6E">
        <w:t>p</w:t>
      </w:r>
      <w:r w:rsidR="007D674D" w:rsidRPr="00533A6E">
        <w:t>redmet</w:t>
      </w:r>
      <w:r w:rsidRPr="00533A6E">
        <w:t>u zákazky</w:t>
      </w:r>
      <w:bookmarkEnd w:id="154"/>
      <w:bookmarkEnd w:id="155"/>
      <w:bookmarkEnd w:id="156"/>
      <w:bookmarkEnd w:id="157"/>
      <w:bookmarkEnd w:id="158"/>
    </w:p>
    <w:p w14:paraId="3EA84477" w14:textId="4208FE47" w:rsidR="00545C62" w:rsidRPr="00533A6E" w:rsidRDefault="00545C62" w:rsidP="00545C62">
      <w:pPr>
        <w:pStyle w:val="Heading4"/>
        <w:rPr>
          <w:rFonts w:ascii="Cambria" w:hAnsi="Cambria"/>
        </w:rPr>
      </w:pPr>
      <w:bookmarkStart w:id="159" w:name="_Toc4416498"/>
      <w:bookmarkStart w:id="160" w:name="_Toc4416619"/>
      <w:bookmarkStart w:id="161" w:name="_Toc4416913"/>
      <w:bookmarkStart w:id="162" w:name="_Toc4416962"/>
      <w:r w:rsidRPr="00533A6E">
        <w:rPr>
          <w:rFonts w:ascii="Cambria" w:hAnsi="Cambria"/>
        </w:rPr>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533A6E">
        <w:rPr>
          <w:rFonts w:ascii="Cambria" w:hAnsi="Cambria"/>
        </w:rPr>
        <w:fldChar w:fldCharType="begin"/>
      </w:r>
      <w:r w:rsidR="00ED7F4A" w:rsidRPr="00533A6E">
        <w:rPr>
          <w:rFonts w:ascii="Cambria" w:hAnsi="Cambria"/>
        </w:rPr>
        <w:instrText xml:space="preserve"> REF _Ref64980700 \r \h </w:instrText>
      </w:r>
      <w:r w:rsidR="00533A6E">
        <w:rPr>
          <w:rFonts w:ascii="Cambria" w:hAnsi="Cambria"/>
        </w:rPr>
        <w:instrText xml:space="preserve"> \* MERGEFORMAT </w:instrText>
      </w:r>
      <w:r w:rsidR="00ED7F4A" w:rsidRPr="00533A6E">
        <w:rPr>
          <w:rFonts w:ascii="Cambria" w:hAnsi="Cambria"/>
        </w:rPr>
      </w:r>
      <w:r w:rsidR="00ED7F4A" w:rsidRPr="00533A6E">
        <w:rPr>
          <w:rFonts w:ascii="Cambria" w:hAnsi="Cambria"/>
        </w:rPr>
        <w:fldChar w:fldCharType="separate"/>
      </w:r>
      <w:r w:rsidR="00ED7F4A" w:rsidRPr="00533A6E">
        <w:rPr>
          <w:rFonts w:ascii="Cambria" w:hAnsi="Cambria"/>
        </w:rPr>
        <w:t>14.2</w:t>
      </w:r>
      <w:r w:rsidR="00ED7F4A" w:rsidRPr="00533A6E">
        <w:rPr>
          <w:rFonts w:ascii="Cambria" w:hAnsi="Cambria"/>
        </w:rPr>
        <w:fldChar w:fldCharType="end"/>
      </w:r>
      <w:r w:rsidR="00ED7F4A" w:rsidRPr="00533A6E">
        <w:rPr>
          <w:rFonts w:ascii="Cambria" w:hAnsi="Cambria"/>
        </w:rPr>
        <w:t xml:space="preserve"> </w:t>
      </w:r>
      <w:r w:rsidRPr="00533A6E">
        <w:rPr>
          <w:rFonts w:ascii="Cambria" w:hAnsi="Cambria"/>
        </w:rPr>
        <w:t xml:space="preserve">nižšie. Obhliadka miesta realizácie predmetu zákazky nie je povinná. </w:t>
      </w:r>
    </w:p>
    <w:p w14:paraId="6F1F931F" w14:textId="6268693E" w:rsidR="006216D6" w:rsidRPr="00533A6E" w:rsidRDefault="006216D6" w:rsidP="007817B7">
      <w:pPr>
        <w:pStyle w:val="Heading4"/>
        <w:rPr>
          <w:rFonts w:ascii="Cambria" w:hAnsi="Cambria"/>
        </w:rPr>
      </w:pPr>
      <w:bookmarkStart w:id="163" w:name="_Ref17375144"/>
      <w:bookmarkStart w:id="164" w:name="_Ref64980700"/>
      <w:r w:rsidRPr="00533A6E">
        <w:rPr>
          <w:rFonts w:ascii="Cambria" w:hAnsi="Cambria"/>
        </w:rPr>
        <w:t xml:space="preserve">Kontaktnou osobou na účely obhliadky je </w:t>
      </w:r>
      <w:r w:rsidR="00A34F23" w:rsidRPr="00533A6E">
        <w:rPr>
          <w:rFonts w:ascii="Cambria" w:hAnsi="Cambria"/>
        </w:rPr>
        <w:t xml:space="preserve">Miroslav </w:t>
      </w:r>
      <w:proofErr w:type="spellStart"/>
      <w:r w:rsidR="00A34F23" w:rsidRPr="00533A6E">
        <w:rPr>
          <w:rFonts w:ascii="Cambria" w:hAnsi="Cambria"/>
        </w:rPr>
        <w:t>Panghy</w:t>
      </w:r>
      <w:proofErr w:type="spellEnd"/>
      <w:r w:rsidR="00713D44" w:rsidRPr="00533A6E">
        <w:rPr>
          <w:rFonts w:ascii="Cambria" w:hAnsi="Cambria"/>
        </w:rPr>
        <w:t xml:space="preserve">, </w:t>
      </w:r>
      <w:r w:rsidR="00B27DB0" w:rsidRPr="00533A6E">
        <w:rPr>
          <w:rFonts w:ascii="Cambria" w:hAnsi="Cambria"/>
        </w:rPr>
        <w:t xml:space="preserve">e-mail: </w:t>
      </w:r>
      <w:r w:rsidR="00A34F23" w:rsidRPr="00533A6E">
        <w:rPr>
          <w:rFonts w:ascii="Cambria" w:hAnsi="Cambria"/>
        </w:rPr>
        <w:t>panghy@pnpp.sk</w:t>
      </w:r>
      <w:r w:rsidR="00C73AFB" w:rsidRPr="00533A6E">
        <w:rPr>
          <w:rFonts w:ascii="Cambria" w:hAnsi="Cambria"/>
        </w:rPr>
        <w:t xml:space="preserve">, tel. č.: </w:t>
      </w:r>
      <w:bookmarkEnd w:id="163"/>
      <w:r w:rsidR="00A34F23" w:rsidRPr="00533A6E">
        <w:rPr>
          <w:rFonts w:ascii="Cambria" w:hAnsi="Cambria"/>
        </w:rPr>
        <w:t>0911 505 713</w:t>
      </w:r>
      <w:r w:rsidR="00713D44" w:rsidRPr="00533A6E">
        <w:rPr>
          <w:rFonts w:ascii="Cambria" w:hAnsi="Cambria"/>
        </w:rPr>
        <w:t>.</w:t>
      </w:r>
      <w:bookmarkEnd w:id="164"/>
    </w:p>
    <w:p w14:paraId="6B3A92EC" w14:textId="01958845" w:rsidR="00F46482" w:rsidRPr="00533A6E" w:rsidRDefault="00F46482" w:rsidP="007817B7">
      <w:pPr>
        <w:pStyle w:val="Heading2"/>
        <w:rPr>
          <w:rFonts w:ascii="Cambria" w:hAnsi="Cambria"/>
        </w:rPr>
      </w:pPr>
      <w:bookmarkStart w:id="165" w:name="_Toc74145768"/>
      <w:r w:rsidRPr="00533A6E">
        <w:rPr>
          <w:rFonts w:ascii="Cambria" w:hAnsi="Cambria"/>
        </w:rPr>
        <w:t>Príprava ponuky</w:t>
      </w:r>
      <w:bookmarkEnd w:id="159"/>
      <w:bookmarkEnd w:id="160"/>
      <w:bookmarkEnd w:id="161"/>
      <w:bookmarkEnd w:id="162"/>
      <w:bookmarkEnd w:id="165"/>
    </w:p>
    <w:p w14:paraId="41235DAC" w14:textId="445238DB" w:rsidR="00B25D70" w:rsidRPr="00533A6E" w:rsidRDefault="00B25D70" w:rsidP="00E4125D">
      <w:pPr>
        <w:pStyle w:val="Heading3"/>
      </w:pPr>
      <w:bookmarkStart w:id="166" w:name="_Toc444084950"/>
      <w:bookmarkStart w:id="167" w:name="_Toc4416620"/>
      <w:bookmarkStart w:id="168" w:name="_Toc4416914"/>
      <w:bookmarkStart w:id="169" w:name="_Toc4416963"/>
      <w:bookmarkStart w:id="170" w:name="_Toc74145769"/>
      <w:r w:rsidRPr="00533A6E">
        <w:t>Jazyk ponúk</w:t>
      </w:r>
      <w:bookmarkEnd w:id="166"/>
      <w:bookmarkEnd w:id="167"/>
      <w:bookmarkEnd w:id="168"/>
      <w:bookmarkEnd w:id="169"/>
      <w:bookmarkEnd w:id="170"/>
    </w:p>
    <w:p w14:paraId="2AC2FF94" w14:textId="3B410FF0" w:rsidR="0033293A" w:rsidRPr="00533A6E" w:rsidRDefault="00B25D70" w:rsidP="007817B7">
      <w:pPr>
        <w:pStyle w:val="Heading4"/>
        <w:rPr>
          <w:rFonts w:ascii="Cambria" w:hAnsi="Cambria"/>
        </w:rPr>
      </w:pPr>
      <w:r w:rsidRPr="00533A6E">
        <w:rPr>
          <w:rFonts w:ascii="Cambria" w:hAnsi="Cambria"/>
        </w:rPr>
        <w:t xml:space="preserve">Ponuky, doklady a dokumenty v nich predložené sa predkladajú v štátnom jazyku Slovenskej republiky. </w:t>
      </w:r>
      <w:bookmarkStart w:id="171" w:name="jazyky"/>
      <w:bookmarkEnd w:id="171"/>
    </w:p>
    <w:p w14:paraId="7301851D" w14:textId="0315416E" w:rsidR="0033293A" w:rsidRPr="00533A6E" w:rsidRDefault="00B25D70" w:rsidP="007817B7">
      <w:pPr>
        <w:pStyle w:val="Heading4"/>
        <w:rPr>
          <w:rFonts w:ascii="Cambria" w:hAnsi="Cambria"/>
        </w:rPr>
      </w:pPr>
      <w:r w:rsidRPr="00533A6E">
        <w:rPr>
          <w:rFonts w:ascii="Cambria" w:hAnsi="Cambria"/>
        </w:rPr>
        <w:t xml:space="preserve">Ak je doklad alebo dokument vyhotovený v cudzom jazyku, predkladá sa spolu s jeho </w:t>
      </w:r>
      <w:r w:rsidR="00826B07" w:rsidRPr="00533A6E">
        <w:rPr>
          <w:rFonts w:ascii="Cambria" w:hAnsi="Cambria"/>
        </w:rPr>
        <w:t xml:space="preserve">úradným </w:t>
      </w:r>
      <w:r w:rsidRPr="00533A6E">
        <w:rPr>
          <w:rFonts w:ascii="Cambria" w:hAnsi="Cambria"/>
        </w:rPr>
        <w:t xml:space="preserve">prekladom do štátneho jazyka; to neplatí pre ponuky, návrhy, doklady a dokumenty vyhotovené v českom jazyku. Ak sa zistí rozdiel v ich obsahu, rozhodujúci je úradný preklad do štátneho jazyka. </w:t>
      </w:r>
    </w:p>
    <w:p w14:paraId="4897AB4A" w14:textId="0CEB2244" w:rsidR="00F46482" w:rsidRPr="00533A6E"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Toc74145770"/>
      <w:r w:rsidRPr="00533A6E">
        <w:t>Zábezpeka</w:t>
      </w:r>
      <w:bookmarkEnd w:id="172"/>
      <w:bookmarkEnd w:id="173"/>
      <w:bookmarkEnd w:id="174"/>
      <w:bookmarkEnd w:id="175"/>
      <w:bookmarkEnd w:id="176"/>
      <w:bookmarkEnd w:id="177"/>
    </w:p>
    <w:p w14:paraId="3813543C" w14:textId="0F8444A0"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 xml:space="preserve">ý obstarávateľ vyžaduje na zabezpečenie ponuky zloženie zábezpeky vo výške </w:t>
      </w:r>
      <w:r w:rsidR="002C4D33" w:rsidRPr="00533A6E">
        <w:rPr>
          <w:rFonts w:ascii="Cambria" w:hAnsi="Cambria"/>
          <w:b/>
          <w:bCs/>
        </w:rPr>
        <w:t>20.000</w:t>
      </w:r>
      <w:r w:rsidR="00545C62" w:rsidRPr="00533A6E">
        <w:rPr>
          <w:rFonts w:ascii="Cambria" w:hAnsi="Cambria"/>
          <w:b/>
          <w:bCs/>
        </w:rPr>
        <w:t xml:space="preserve"> </w:t>
      </w:r>
      <w:r w:rsidR="00B27DB0" w:rsidRPr="00533A6E">
        <w:rPr>
          <w:rFonts w:ascii="Cambria" w:hAnsi="Cambria"/>
          <w:b/>
          <w:bCs/>
        </w:rPr>
        <w:t>EUR</w:t>
      </w:r>
      <w:r w:rsidR="00B27DB0" w:rsidRPr="00533A6E">
        <w:rPr>
          <w:rFonts w:ascii="Cambria" w:hAnsi="Cambria"/>
        </w:rPr>
        <w:t xml:space="preserve"> (slovom </w:t>
      </w:r>
      <w:r w:rsidR="002C4D33" w:rsidRPr="00533A6E">
        <w:rPr>
          <w:rFonts w:ascii="Cambria" w:hAnsi="Cambria"/>
        </w:rPr>
        <w:t>dvadsaťtisíc</w:t>
      </w:r>
      <w:r w:rsidR="00545C62" w:rsidRPr="00533A6E">
        <w:rPr>
          <w:rFonts w:ascii="Cambria" w:hAnsi="Cambria"/>
        </w:rPr>
        <w:t xml:space="preserve"> </w:t>
      </w:r>
      <w:r w:rsidR="00B27DB0" w:rsidRPr="00533A6E">
        <w:rPr>
          <w:rFonts w:ascii="Cambria" w:hAnsi="Cambria"/>
        </w:rPr>
        <w:t>EUR).</w:t>
      </w:r>
    </w:p>
    <w:p w14:paraId="136AEE0A" w14:textId="2ACB770C" w:rsidR="00DB3EC1" w:rsidRPr="00533A6E" w:rsidRDefault="00AB238B" w:rsidP="007817B7">
      <w:pPr>
        <w:pStyle w:val="Heading4"/>
        <w:rPr>
          <w:rFonts w:ascii="Cambria" w:hAnsi="Cambria"/>
        </w:rPr>
      </w:pPr>
      <w:r w:rsidRPr="00533A6E">
        <w:rPr>
          <w:rFonts w:ascii="Cambria" w:hAnsi="Cambria"/>
        </w:rPr>
        <w:t>Zábezpeku je možné zložiť</w:t>
      </w:r>
      <w:r w:rsidR="00F17020" w:rsidRPr="00533A6E">
        <w:rPr>
          <w:rFonts w:ascii="Cambria" w:hAnsi="Cambria"/>
        </w:rPr>
        <w:t xml:space="preserve"> nasledovnou formou</w:t>
      </w:r>
      <w:r w:rsidRPr="00533A6E">
        <w:rPr>
          <w:rFonts w:ascii="Cambria" w:hAnsi="Cambria"/>
        </w:rPr>
        <w:t>:</w:t>
      </w:r>
    </w:p>
    <w:p w14:paraId="25359029" w14:textId="77777777" w:rsidR="00AB238B" w:rsidRPr="00533A6E" w:rsidRDefault="00AB238B" w:rsidP="00FB3FDF">
      <w:pPr>
        <w:pStyle w:val="Heading5"/>
      </w:pPr>
      <w:r w:rsidRPr="00533A6E">
        <w:t>Poskytnutím bankovej záruky za uchádzača</w:t>
      </w:r>
    </w:p>
    <w:p w14:paraId="5A228EB7" w14:textId="68A02FAF" w:rsidR="00425530" w:rsidRPr="00533A6E" w:rsidRDefault="00AB238B" w:rsidP="00FB3FDF">
      <w:pPr>
        <w:pStyle w:val="Heading6"/>
        <w:rPr>
          <w:rFonts w:eastAsia="Times New Roman"/>
          <w:lang w:eastAsia="sk-SK"/>
        </w:rPr>
      </w:pPr>
      <w:r w:rsidRPr="00533A6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sidRPr="00533A6E">
        <w:rPr>
          <w:rFonts w:eastAsia="Times New Roman"/>
          <w:lang w:eastAsia="sk-SK"/>
        </w:rPr>
        <w:br/>
      </w:r>
      <w:r w:rsidRPr="00533A6E">
        <w:rPr>
          <w:rFonts w:eastAsia="Times New Roman"/>
          <w:lang w:eastAsia="sk-SK"/>
        </w:rPr>
        <w:lastRenderedPageBreak/>
        <w:t>t.</w:t>
      </w:r>
      <w:r w:rsidR="00BD4CE3" w:rsidRPr="00533A6E">
        <w:rPr>
          <w:rFonts w:eastAsia="Times New Roman"/>
          <w:lang w:eastAsia="sk-SK"/>
        </w:rPr>
        <w:t xml:space="preserve"> </w:t>
      </w:r>
      <w:r w:rsidRPr="00533A6E">
        <w:rPr>
          <w:rFonts w:eastAsia="Times New Roman"/>
          <w:lang w:eastAsia="sk-SK"/>
        </w:rPr>
        <w:t xml:space="preserve">j. </w:t>
      </w:r>
      <w:r w:rsidR="00FD751C" w:rsidRPr="00533A6E">
        <w:rPr>
          <w:rFonts w:eastAsia="Times New Roman"/>
          <w:lang w:eastAsia="sk-SK"/>
        </w:rPr>
        <w:t>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w:t>
      </w:r>
      <w:r w:rsidRPr="00533A6E">
        <w:rPr>
          <w:rFonts w:eastAsia="Times New Roman"/>
          <w:lang w:eastAsia="sk-SK"/>
        </w:rPr>
        <w:t xml:space="preserve"> Z bankovej záruky vystavenej bankou musí ďalej vyplývať, že banka uspokojí veriteľa (</w:t>
      </w:r>
      <w:r w:rsidR="00A04C69" w:rsidRPr="00533A6E">
        <w:rPr>
          <w:rFonts w:eastAsia="Times New Roman"/>
          <w:lang w:eastAsia="sk-SK"/>
        </w:rPr>
        <w:t>Verejn</w:t>
      </w:r>
      <w:r w:rsidRPr="00533A6E">
        <w:rPr>
          <w:rFonts w:eastAsia="Times New Roman"/>
          <w:lang w:eastAsia="sk-SK"/>
        </w:rPr>
        <w:t xml:space="preserve">ého obstarávateľa) za dlžníka (uchádzača) v prípade prepadnutia jeho zábezpeky v prospech </w:t>
      </w:r>
      <w:r w:rsidR="00A04C69" w:rsidRPr="00533A6E">
        <w:rPr>
          <w:rFonts w:eastAsia="Times New Roman"/>
          <w:szCs w:val="20"/>
          <w:lang w:eastAsia="sk-SK"/>
        </w:rPr>
        <w:t>Verejn</w:t>
      </w:r>
      <w:r w:rsidRPr="00533A6E">
        <w:rPr>
          <w:rFonts w:eastAsia="Times New Roman"/>
          <w:szCs w:val="20"/>
          <w:lang w:eastAsia="sk-SK"/>
        </w:rPr>
        <w:t>ého obstarávateľa</w:t>
      </w:r>
      <w:r w:rsidR="00AA4DCA" w:rsidRPr="00533A6E">
        <w:rPr>
          <w:szCs w:val="20"/>
        </w:rPr>
        <w:t xml:space="preserve"> v tejto Verejnej súťaži</w:t>
      </w:r>
      <w:r w:rsidR="00851C8C" w:rsidRPr="00533A6E">
        <w:rPr>
          <w:b/>
          <w:szCs w:val="20"/>
        </w:rPr>
        <w:t xml:space="preserve">, pričom v texte dokladu vystaveného bankou musí byť </w:t>
      </w:r>
      <w:r w:rsidR="003716D2" w:rsidRPr="00533A6E">
        <w:rPr>
          <w:b/>
          <w:szCs w:val="20"/>
        </w:rPr>
        <w:t>V</w:t>
      </w:r>
      <w:r w:rsidR="00851C8C" w:rsidRPr="00533A6E">
        <w:rPr>
          <w:b/>
          <w:szCs w:val="20"/>
        </w:rPr>
        <w:t xml:space="preserve">erejná súťaž nezameniteľne identifikovateľná napr. číslom </w:t>
      </w:r>
      <w:r w:rsidR="002D160A" w:rsidRPr="00533A6E">
        <w:rPr>
          <w:b/>
          <w:szCs w:val="20"/>
        </w:rPr>
        <w:t>o</w:t>
      </w:r>
      <w:r w:rsidR="00851C8C" w:rsidRPr="00533A6E">
        <w:rPr>
          <w:b/>
          <w:szCs w:val="20"/>
        </w:rPr>
        <w:t>známenia</w:t>
      </w:r>
      <w:r w:rsidR="002D160A" w:rsidRPr="00533A6E">
        <w:rPr>
          <w:b/>
          <w:szCs w:val="20"/>
        </w:rPr>
        <w:t xml:space="preserve"> o vyhlásení tohto </w:t>
      </w:r>
      <w:r w:rsidR="003716D2" w:rsidRPr="00533A6E">
        <w:rPr>
          <w:b/>
          <w:szCs w:val="20"/>
        </w:rPr>
        <w:t>V</w:t>
      </w:r>
      <w:r w:rsidR="002D160A" w:rsidRPr="00533A6E">
        <w:rPr>
          <w:b/>
          <w:szCs w:val="20"/>
        </w:rPr>
        <w:t>erejného obstarávania</w:t>
      </w:r>
      <w:r w:rsidRPr="00533A6E">
        <w:rPr>
          <w:rFonts w:eastAsia="Times New Roman"/>
          <w:szCs w:val="20"/>
          <w:lang w:eastAsia="sk-SK"/>
        </w:rPr>
        <w:t>.</w:t>
      </w:r>
      <w:r w:rsidRPr="00533A6E">
        <w:rPr>
          <w:rFonts w:eastAsia="Times New Roman"/>
          <w:lang w:eastAsia="sk-SK"/>
        </w:rPr>
        <w:t xml:space="preserve"> Banka sa musí bezpodmienečne zaviazať zaplatiť na účet </w:t>
      </w:r>
      <w:r w:rsidR="00A04C69" w:rsidRPr="00533A6E">
        <w:rPr>
          <w:rFonts w:eastAsia="Times New Roman"/>
          <w:lang w:eastAsia="sk-SK"/>
        </w:rPr>
        <w:t>Verejn</w:t>
      </w:r>
      <w:r w:rsidRPr="00533A6E">
        <w:rPr>
          <w:rFonts w:eastAsia="Times New Roman"/>
          <w:lang w:eastAsia="sk-SK"/>
        </w:rPr>
        <w:t>ého obstarávateľa pohľadávku krytú bankovou zárukou</w:t>
      </w:r>
      <w:r w:rsidR="005B5D45" w:rsidRPr="00533A6E">
        <w:rPr>
          <w:rFonts w:eastAsia="Times New Roman"/>
          <w:lang w:eastAsia="sk-SK"/>
        </w:rPr>
        <w:t xml:space="preserve"> najneskôr</w:t>
      </w:r>
      <w:r w:rsidRPr="00533A6E">
        <w:rPr>
          <w:rFonts w:eastAsia="Times New Roman"/>
          <w:lang w:eastAsia="sk-SK"/>
        </w:rPr>
        <w:t xml:space="preserve"> do 7 </w:t>
      </w:r>
      <w:r w:rsidR="00A55585" w:rsidRPr="00533A6E">
        <w:t xml:space="preserve">(siedmich) </w:t>
      </w:r>
      <w:r w:rsidR="005B5D45" w:rsidRPr="00533A6E">
        <w:t>pracovných</w:t>
      </w:r>
      <w:r w:rsidR="00A55585" w:rsidRPr="00533A6E">
        <w:t xml:space="preserve"> </w:t>
      </w:r>
      <w:r w:rsidRPr="00533A6E">
        <w:rPr>
          <w:rFonts w:eastAsia="Times New Roman"/>
          <w:lang w:eastAsia="sk-SK"/>
        </w:rPr>
        <w:t xml:space="preserve">dní po doručení výzvy </w:t>
      </w:r>
      <w:r w:rsidR="00A04C69" w:rsidRPr="00533A6E">
        <w:rPr>
          <w:rFonts w:eastAsia="Times New Roman"/>
          <w:lang w:eastAsia="sk-SK"/>
        </w:rPr>
        <w:t>Verejn</w:t>
      </w:r>
      <w:r w:rsidRPr="00533A6E">
        <w:rPr>
          <w:rFonts w:eastAsia="Times New Roman"/>
          <w:lang w:eastAsia="sk-SK"/>
        </w:rPr>
        <w:t xml:space="preserve">ého obstarávateľa na jej zaplatenie. Banková záruka vzniká dňom písomného vyhlásenia banky a zábezpeka vzniká doručením záručnej listiny </w:t>
      </w:r>
      <w:r w:rsidR="00A04C69" w:rsidRPr="00533A6E">
        <w:rPr>
          <w:rFonts w:eastAsia="Times New Roman"/>
          <w:lang w:eastAsia="sk-SK"/>
        </w:rPr>
        <w:t>Verejn</w:t>
      </w:r>
      <w:r w:rsidRPr="00533A6E">
        <w:rPr>
          <w:rFonts w:eastAsia="Times New Roman"/>
          <w:lang w:eastAsia="sk-SK"/>
        </w:rPr>
        <w:t xml:space="preserve">ému obstarávateľovi. </w:t>
      </w:r>
      <w:bookmarkStart w:id="178" w:name="_Hlk522551263"/>
    </w:p>
    <w:p w14:paraId="12E839D5" w14:textId="24817426" w:rsidR="00AB238B" w:rsidRPr="00533A6E" w:rsidRDefault="00425530" w:rsidP="00FB3FDF">
      <w:pPr>
        <w:pStyle w:val="Heading6"/>
        <w:rPr>
          <w:rFonts w:eastAsia="Times New Roman" w:cs="Arial"/>
          <w:lang w:eastAsia="sk-SK"/>
        </w:rPr>
      </w:pPr>
      <w:r w:rsidRPr="00533A6E">
        <w:rPr>
          <w:rFonts w:eastAsia="Times New Roman"/>
          <w:lang w:eastAsia="sk-SK"/>
        </w:rPr>
        <w:t>V</w:t>
      </w:r>
      <w:r w:rsidRPr="00533A6E">
        <w:t xml:space="preserve"> pr</w:t>
      </w:r>
      <w:r w:rsidRPr="00533A6E">
        <w:rPr>
          <w:rFonts w:cs="Proba Pro"/>
        </w:rPr>
        <w:t>í</w:t>
      </w:r>
      <w:r w:rsidRPr="00533A6E">
        <w:t>pade poskytnutia z</w:t>
      </w:r>
      <w:r w:rsidRPr="00533A6E">
        <w:rPr>
          <w:rFonts w:cs="Proba Pro"/>
        </w:rPr>
        <w:t>á</w:t>
      </w:r>
      <w:r w:rsidRPr="00533A6E">
        <w:t>bezpeky formou bankovej z</w:t>
      </w:r>
      <w:r w:rsidRPr="00533A6E">
        <w:rPr>
          <w:rFonts w:cs="Proba Pro"/>
        </w:rPr>
        <w:t>á</w:t>
      </w:r>
      <w:r w:rsidRPr="00533A6E">
        <w:t>ruky, uch</w:t>
      </w:r>
      <w:r w:rsidRPr="00533A6E">
        <w:rPr>
          <w:rFonts w:cs="Proba Pro"/>
        </w:rPr>
        <w:t>á</w:t>
      </w:r>
      <w:r w:rsidRPr="00533A6E">
        <w:t>dza</w:t>
      </w:r>
      <w:r w:rsidRPr="00533A6E">
        <w:rPr>
          <w:rFonts w:cs="Proba Pro"/>
        </w:rPr>
        <w:t>č</w:t>
      </w:r>
      <w:r w:rsidRPr="00533A6E">
        <w:t xml:space="preserve"> predlo</w:t>
      </w:r>
      <w:r w:rsidRPr="00533A6E">
        <w:rPr>
          <w:rFonts w:cs="Proba Pro"/>
        </w:rPr>
        <w:t>ží</w:t>
      </w:r>
      <w:r w:rsidRPr="00533A6E">
        <w:t xml:space="preserve"> bankovú záruku vo forme a spôsobom uvedeným v ustanovení bodu</w:t>
      </w:r>
      <w:r w:rsidR="00AA4DCA" w:rsidRPr="00533A6E">
        <w:t xml:space="preserve"> </w:t>
      </w:r>
      <w:r w:rsidR="006149E7" w:rsidRPr="00533A6E">
        <w:fldChar w:fldCharType="begin"/>
      </w:r>
      <w:r w:rsidR="006149E7" w:rsidRPr="00533A6E">
        <w:instrText xml:space="preserve"> REF _Ref534358796 \n \h </w:instrText>
      </w:r>
      <w:r w:rsidR="008501A8" w:rsidRPr="00533A6E">
        <w:instrText xml:space="preserve"> \* MERGEFORMAT </w:instrText>
      </w:r>
      <w:r w:rsidR="006149E7" w:rsidRPr="00533A6E">
        <w:fldChar w:fldCharType="separate"/>
      </w:r>
      <w:r w:rsidR="00ED7F4A" w:rsidRPr="00533A6E">
        <w:t>8.5</w:t>
      </w:r>
      <w:r w:rsidR="006149E7" w:rsidRPr="00533A6E">
        <w:fldChar w:fldCharType="end"/>
      </w:r>
      <w:r w:rsidR="006149E7" w:rsidRPr="00533A6E">
        <w:t xml:space="preserve"> </w:t>
      </w:r>
      <w:r w:rsidRPr="00533A6E">
        <w:t>tejto časti súťažných podkladov</w:t>
      </w:r>
      <w:bookmarkEnd w:id="178"/>
      <w:r w:rsidR="00AB238B" w:rsidRPr="00533A6E">
        <w:rPr>
          <w:rFonts w:eastAsia="Times New Roman" w:cs="Arial"/>
          <w:lang w:eastAsia="sk-SK"/>
        </w:rPr>
        <w:t xml:space="preserve">. </w:t>
      </w:r>
    </w:p>
    <w:p w14:paraId="7375043C" w14:textId="77777777" w:rsidR="00AA4DCA" w:rsidRPr="00533A6E" w:rsidRDefault="00AA4DCA" w:rsidP="00FB3FDF">
      <w:pPr>
        <w:pStyle w:val="Heading5"/>
      </w:pPr>
      <w:r w:rsidRPr="00533A6E">
        <w:t>Poskytnutím poistenia záruky za uchádzača</w:t>
      </w:r>
    </w:p>
    <w:p w14:paraId="3B440B24" w14:textId="768AE81C" w:rsidR="002D0834" w:rsidRPr="00533A6E" w:rsidRDefault="00AA4DCA" w:rsidP="00FB3FDF">
      <w:pPr>
        <w:pStyle w:val="Heading6"/>
      </w:pPr>
      <w:r w:rsidRPr="00533A6E">
        <w:t>Poskytnutie poistenia záruky nesmie byť v rozpore s ustanoveniami zákona č. 39/2015 Z. z. o poisťovníctve a o zmene a doplnení niektorých zákonov, v platnom znení. Poistná zmluva musí byť uzatvorená tak, že poisteným je uchádzač a</w:t>
      </w:r>
      <w:r w:rsidRPr="00533A6E">
        <w:rPr>
          <w:rFonts w:cs="Calibri"/>
        </w:rPr>
        <w:t> </w:t>
      </w:r>
      <w:r w:rsidRPr="00533A6E">
        <w:t>oprávnenou osobou z</w:t>
      </w:r>
      <w:r w:rsidRPr="00533A6E">
        <w:rPr>
          <w:rFonts w:cs="Calibri"/>
        </w:rPr>
        <w:t> </w:t>
      </w:r>
      <w:r w:rsidRPr="00533A6E">
        <w:rPr>
          <w:szCs w:val="22"/>
        </w:rPr>
        <w:t>poistnej</w:t>
      </w:r>
      <w:r w:rsidRPr="00533A6E">
        <w:t xml:space="preserve"> zmluvy je </w:t>
      </w:r>
      <w:r w:rsidR="003716D2" w:rsidRPr="00533A6E">
        <w:t>V</w:t>
      </w:r>
      <w:r w:rsidRPr="00533A6E">
        <w:t>erejný obstarávateľ. Doba platnosti poistenia záruky musí byť určená v</w:t>
      </w:r>
      <w:r w:rsidRPr="00533A6E">
        <w:rPr>
          <w:rFonts w:cs="Calibri"/>
        </w:rPr>
        <w:t> </w:t>
      </w:r>
      <w:r w:rsidRPr="00533A6E">
        <w:t>poistnej zmluve, ako aj v</w:t>
      </w:r>
      <w:r w:rsidRPr="00533A6E">
        <w:rPr>
          <w:rFonts w:cs="Calibri"/>
        </w:rPr>
        <w:t> </w:t>
      </w:r>
      <w:r w:rsidRPr="00533A6E">
        <w:t xml:space="preserve">doklade </w:t>
      </w:r>
      <w:r w:rsidRPr="00533A6E">
        <w:rPr>
          <w:rFonts w:eastAsia="Times New Roman"/>
          <w:lang w:eastAsia="sk-SK"/>
        </w:rPr>
        <w:t>vystavenom</w:t>
      </w:r>
      <w:r w:rsidRPr="00533A6E">
        <w:t xml:space="preserve"> poisťovňou o</w:t>
      </w:r>
      <w:r w:rsidRPr="00533A6E">
        <w:rPr>
          <w:rFonts w:cs="Calibri"/>
        </w:rPr>
        <w:t> </w:t>
      </w:r>
      <w:r w:rsidRPr="00533A6E">
        <w:t xml:space="preserve">existencii poistenia záruky </w:t>
      </w:r>
      <w:r w:rsidRPr="00533A6E">
        <w:rPr>
          <w:rFonts w:eastAsia="Times New Roman"/>
          <w:lang w:eastAsia="sk-SK"/>
        </w:rPr>
        <w:t>do skončenia lehoty viazanosti ponúk (resp. predĺženej lehoty viazanosti), t.</w:t>
      </w:r>
      <w:r w:rsidR="00BE5BF7" w:rsidRPr="00533A6E">
        <w:rPr>
          <w:rFonts w:eastAsia="Times New Roman"/>
          <w:lang w:eastAsia="sk-SK"/>
        </w:rPr>
        <w:t xml:space="preserve"> </w:t>
      </w:r>
      <w:r w:rsidRPr="00533A6E">
        <w:rPr>
          <w:rFonts w:eastAsia="Times New Roman"/>
          <w:lang w:eastAsia="sk-SK"/>
        </w:rPr>
        <w:t>j. 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 xml:space="preserve">. </w:t>
      </w:r>
      <w:r w:rsidRPr="00533A6E">
        <w:t>Z</w:t>
      </w:r>
      <w:r w:rsidRPr="00533A6E">
        <w:rPr>
          <w:rFonts w:cs="Calibri"/>
        </w:rPr>
        <w:t> </w:t>
      </w:r>
      <w:r w:rsidRPr="00533A6E">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533A6E">
        <w:rPr>
          <w:b/>
          <w:szCs w:val="20"/>
        </w:rPr>
        <w:t xml:space="preserve">, pričom v texte dokladu vystaveného poisťovňou musí byť </w:t>
      </w:r>
      <w:r w:rsidR="003716D2" w:rsidRPr="00533A6E">
        <w:rPr>
          <w:b/>
          <w:szCs w:val="20"/>
        </w:rPr>
        <w:t>V</w:t>
      </w:r>
      <w:r w:rsidR="00851C8C" w:rsidRPr="00533A6E">
        <w:rPr>
          <w:b/>
          <w:szCs w:val="20"/>
        </w:rPr>
        <w:t xml:space="preserve">erejná súťaž nezameniteľne identifikovateľná napr. číslom </w:t>
      </w:r>
      <w:r w:rsidR="00F17020" w:rsidRPr="00533A6E">
        <w:rPr>
          <w:b/>
          <w:szCs w:val="20"/>
        </w:rPr>
        <w:t>oznámenia o vyhlásení tohto Verejného obstarávania</w:t>
      </w:r>
      <w:r w:rsidRPr="00533A6E">
        <w:t xml:space="preserve">. Poisťovňa sa musí bezpodmienečne zaviazať zaplatiť na účet Verejného obstarávateľa pohľadávku krytú poistením záruky </w:t>
      </w:r>
      <w:r w:rsidR="005B5D45" w:rsidRPr="00533A6E">
        <w:rPr>
          <w:rFonts w:eastAsia="Times New Roman"/>
          <w:lang w:eastAsia="sk-SK"/>
        </w:rPr>
        <w:t xml:space="preserve">najneskôr do 7 </w:t>
      </w:r>
      <w:r w:rsidR="005B5D45" w:rsidRPr="00533A6E">
        <w:t xml:space="preserve">(siedmich) pracovných </w:t>
      </w:r>
      <w:r w:rsidR="005B5D45" w:rsidRPr="00533A6E">
        <w:rPr>
          <w:rFonts w:eastAsia="Times New Roman"/>
          <w:lang w:eastAsia="sk-SK"/>
        </w:rPr>
        <w:t xml:space="preserve">dní </w:t>
      </w:r>
      <w:r w:rsidRPr="00533A6E">
        <w:t>po doručení výzvy Verejného obstarávateľa na jej zaplatenie. Poistenie záruky vzniká dňom uzavretia poistnej zmluvy medzi poisťovňou a</w:t>
      </w:r>
      <w:r w:rsidRPr="00533A6E">
        <w:rPr>
          <w:rFonts w:cs="Calibri"/>
        </w:rPr>
        <w:t> </w:t>
      </w:r>
      <w:r w:rsidRPr="00533A6E">
        <w:t>poisteným (uchádzačom) a zábezpeka vzniká doručením dokladu vystaveného poisťovňou o</w:t>
      </w:r>
      <w:r w:rsidRPr="00533A6E">
        <w:rPr>
          <w:rFonts w:cs="Calibri"/>
        </w:rPr>
        <w:t> </w:t>
      </w:r>
      <w:r w:rsidRPr="00533A6E">
        <w:t xml:space="preserve">poistení záruky Verejnému obstarávateľovi. </w:t>
      </w:r>
    </w:p>
    <w:p w14:paraId="6B30627D" w14:textId="6B9E2C94" w:rsidR="00AA4DCA" w:rsidRPr="00533A6E" w:rsidRDefault="00AA4DCA" w:rsidP="00FB3FDF">
      <w:pPr>
        <w:pStyle w:val="Heading6"/>
      </w:pPr>
      <w:r w:rsidRPr="00533A6E">
        <w:t>V prípade poskytnutia zábezpeky formou poistenia záruky, uchádzač predloží doklad vystavený poisťovňou vo forme a</w:t>
      </w:r>
      <w:r w:rsidRPr="00533A6E">
        <w:rPr>
          <w:rFonts w:cs="Calibri"/>
        </w:rPr>
        <w:t> </w:t>
      </w:r>
      <w:r w:rsidRPr="00533A6E">
        <w:t>sp</w:t>
      </w:r>
      <w:r w:rsidRPr="00533A6E">
        <w:rPr>
          <w:rFonts w:cs="Proba Pro"/>
        </w:rPr>
        <w:t>ô</w:t>
      </w:r>
      <w:r w:rsidRPr="00533A6E">
        <w:t>sobom uveden</w:t>
      </w:r>
      <w:r w:rsidRPr="00533A6E">
        <w:rPr>
          <w:rFonts w:cs="Proba Pro"/>
        </w:rPr>
        <w:t>ý</w:t>
      </w:r>
      <w:r w:rsidRPr="00533A6E">
        <w:t>m v</w:t>
      </w:r>
      <w:r w:rsidRPr="00533A6E">
        <w:rPr>
          <w:rFonts w:cs="Calibri"/>
        </w:rPr>
        <w:t> </w:t>
      </w:r>
      <w:r w:rsidRPr="00533A6E">
        <w:t>ustanoven</w:t>
      </w:r>
      <w:r w:rsidRPr="00533A6E">
        <w:rPr>
          <w:rFonts w:cs="Proba Pro"/>
        </w:rPr>
        <w:t>í</w:t>
      </w:r>
      <w:r w:rsidRPr="00533A6E">
        <w:t xml:space="preserve"> bodu </w:t>
      </w:r>
      <w:r w:rsidR="00473CD7" w:rsidRPr="00533A6E">
        <w:fldChar w:fldCharType="begin"/>
      </w:r>
      <w:r w:rsidR="00473CD7" w:rsidRPr="00533A6E">
        <w:instrText xml:space="preserve"> REF _Ref534358796 \n \h </w:instrText>
      </w:r>
      <w:r w:rsidR="008501A8" w:rsidRPr="00533A6E">
        <w:instrText xml:space="preserve"> \* MERGEFORMAT </w:instrText>
      </w:r>
      <w:r w:rsidR="00473CD7" w:rsidRPr="00533A6E">
        <w:fldChar w:fldCharType="separate"/>
      </w:r>
      <w:r w:rsidR="00ED7F4A" w:rsidRPr="00533A6E">
        <w:t>8.5</w:t>
      </w:r>
      <w:r w:rsidR="00473CD7" w:rsidRPr="00533A6E">
        <w:fldChar w:fldCharType="end"/>
      </w:r>
      <w:r w:rsidR="00473CD7" w:rsidRPr="00533A6E">
        <w:t xml:space="preserve"> </w:t>
      </w:r>
      <w:r w:rsidRPr="00533A6E">
        <w:t>tejto časti súťažných podkladov.</w:t>
      </w:r>
    </w:p>
    <w:p w14:paraId="2D23B1CF" w14:textId="4880DECD" w:rsidR="00AB238B" w:rsidRPr="00533A6E" w:rsidRDefault="00AB238B" w:rsidP="00FB3FDF">
      <w:pPr>
        <w:pStyle w:val="Heading5"/>
      </w:pPr>
      <w:bookmarkStart w:id="179" w:name="_Ref4422903"/>
      <w:r w:rsidRPr="00533A6E">
        <w:t xml:space="preserve">Zložením finančných prostriedkov na bankový účet </w:t>
      </w:r>
      <w:r w:rsidR="00A04C69" w:rsidRPr="00533A6E">
        <w:t>Verejn</w:t>
      </w:r>
      <w:r w:rsidRPr="00533A6E">
        <w:t>ého obstarávateľa</w:t>
      </w:r>
      <w:bookmarkEnd w:id="179"/>
    </w:p>
    <w:p w14:paraId="4D6917CF" w14:textId="6E373A7B" w:rsidR="00AB238B" w:rsidRPr="00533A6E" w:rsidRDefault="00AB238B" w:rsidP="00FB3FDF">
      <w:pPr>
        <w:pStyle w:val="Heading6"/>
        <w:rPr>
          <w:rFonts w:eastAsia="Times New Roman"/>
          <w:lang w:eastAsia="sk-SK"/>
        </w:rPr>
      </w:pPr>
      <w:r w:rsidRPr="00533A6E">
        <w:rPr>
          <w:rFonts w:eastAsia="Times New Roman"/>
          <w:lang w:eastAsia="sk-SK"/>
        </w:rPr>
        <w:t xml:space="preserve">V </w:t>
      </w:r>
      <w:r w:rsidRPr="00533A6E">
        <w:rPr>
          <w:szCs w:val="22"/>
        </w:rPr>
        <w:t>prípade</w:t>
      </w:r>
      <w:r w:rsidRPr="00533A6E">
        <w:rPr>
          <w:rFonts w:eastAsia="Times New Roman"/>
          <w:lang w:eastAsia="sk-SK"/>
        </w:rPr>
        <w:t xml:space="preserve"> zloženia finančných prostriedkov na bankový účet </w:t>
      </w:r>
      <w:r w:rsidR="00A04C69" w:rsidRPr="00533A6E">
        <w:rPr>
          <w:rFonts w:eastAsia="Times New Roman"/>
          <w:lang w:eastAsia="sk-SK"/>
        </w:rPr>
        <w:t>Verejn</w:t>
      </w:r>
      <w:r w:rsidRPr="00533A6E">
        <w:rPr>
          <w:rFonts w:eastAsia="Times New Roman"/>
          <w:lang w:eastAsia="sk-SK"/>
        </w:rPr>
        <w:t xml:space="preserve">ého obstarávateľa musia byť zložené na účet: </w:t>
      </w:r>
    </w:p>
    <w:p w14:paraId="48865D91" w14:textId="42D1645E" w:rsidR="003B1650" w:rsidRPr="00533A6E" w:rsidRDefault="00D22E34" w:rsidP="00A27E8E">
      <w:pPr>
        <w:ind w:left="1134"/>
      </w:pPr>
      <w:bookmarkStart w:id="180" w:name="_Hlk13560011"/>
      <w:r w:rsidRPr="00533A6E">
        <w:rPr>
          <w:rFonts w:eastAsiaTheme="majorEastAsia" w:cstheme="majorBidi"/>
        </w:rPr>
        <w:t>Názov</w:t>
      </w:r>
      <w:r w:rsidRPr="00533A6E">
        <w:rPr>
          <w:rFonts w:eastAsia="Times New Roman"/>
          <w:lang w:eastAsia="sk-SK"/>
        </w:rPr>
        <w:t xml:space="preserve"> b</w:t>
      </w:r>
      <w:r w:rsidR="00AB238B" w:rsidRPr="00533A6E">
        <w:rPr>
          <w:rFonts w:eastAsia="Times New Roman"/>
          <w:lang w:eastAsia="sk-SK"/>
        </w:rPr>
        <w:t>ank</w:t>
      </w:r>
      <w:r w:rsidRPr="00533A6E">
        <w:rPr>
          <w:rFonts w:eastAsia="Times New Roman"/>
          <w:lang w:eastAsia="sk-SK"/>
        </w:rPr>
        <w:t>y</w:t>
      </w:r>
      <w:r w:rsidR="00AB238B" w:rsidRPr="00533A6E">
        <w:rPr>
          <w:rFonts w:eastAsia="Times New Roman"/>
          <w:lang w:eastAsia="sk-SK"/>
        </w:rPr>
        <w:t>:</w:t>
      </w:r>
      <w:r w:rsidR="00C73AFB" w:rsidRPr="00533A6E">
        <w:t xml:space="preserve"> </w:t>
      </w:r>
      <w:r w:rsidR="00395F32" w:rsidRPr="00533A6E">
        <w:t>Štátna pokladnica</w:t>
      </w:r>
    </w:p>
    <w:p w14:paraId="4BC4D890" w14:textId="77DC456B" w:rsidR="00D22E34" w:rsidRPr="00533A6E" w:rsidRDefault="00AB238B" w:rsidP="00A27E8E">
      <w:pPr>
        <w:ind w:left="1134"/>
        <w:rPr>
          <w:rFonts w:eastAsiaTheme="majorEastAsia" w:cstheme="majorBidi"/>
        </w:rPr>
      </w:pPr>
      <w:r w:rsidRPr="00533A6E">
        <w:rPr>
          <w:rFonts w:eastAsiaTheme="majorEastAsia" w:cstheme="majorBidi"/>
        </w:rPr>
        <w:t>IBAN kód:</w:t>
      </w:r>
      <w:r w:rsidR="00E64446" w:rsidRPr="00533A6E">
        <w:rPr>
          <w:rFonts w:eastAsiaTheme="majorEastAsia" w:cstheme="majorBidi"/>
        </w:rPr>
        <w:t xml:space="preserve"> </w:t>
      </w:r>
      <w:r w:rsidR="00395F32" w:rsidRPr="00533A6E">
        <w:t>SK46 8180 0000 0070 0028 6717</w:t>
      </w:r>
    </w:p>
    <w:p w14:paraId="74C3ABC3" w14:textId="6E79D865" w:rsidR="00D22E34" w:rsidRPr="00533A6E" w:rsidRDefault="00AB238B" w:rsidP="00A27E8E">
      <w:pPr>
        <w:ind w:left="1134"/>
        <w:rPr>
          <w:rFonts w:eastAsiaTheme="majorEastAsia" w:cstheme="majorBidi"/>
        </w:rPr>
      </w:pPr>
      <w:proofErr w:type="spellStart"/>
      <w:r w:rsidRPr="00533A6E">
        <w:rPr>
          <w:rFonts w:eastAsiaTheme="majorEastAsia" w:cstheme="majorBidi"/>
        </w:rPr>
        <w:t>SWIFTová</w:t>
      </w:r>
      <w:proofErr w:type="spellEnd"/>
      <w:r w:rsidRPr="00533A6E">
        <w:rPr>
          <w:rFonts w:eastAsiaTheme="majorEastAsia" w:cstheme="majorBidi"/>
        </w:rPr>
        <w:t xml:space="preserve"> adresa banky:</w:t>
      </w:r>
      <w:r w:rsidR="00672CF4" w:rsidRPr="00533A6E">
        <w:rPr>
          <w:rFonts w:eastAsia="Times New Roman"/>
          <w:lang w:eastAsia="sk-SK"/>
        </w:rPr>
        <w:t xml:space="preserve"> </w:t>
      </w:r>
      <w:r w:rsidR="00395F32" w:rsidRPr="00533A6E">
        <w:t>SPSRSKBA</w:t>
      </w:r>
    </w:p>
    <w:p w14:paraId="61029886" w14:textId="53213F0C" w:rsidR="00AB238B" w:rsidRPr="00533A6E" w:rsidRDefault="00AB238B" w:rsidP="00E20B74">
      <w:pPr>
        <w:ind w:left="1134"/>
        <w:rPr>
          <w:rFonts w:eastAsia="Times New Roman" w:cs="Arial"/>
          <w:szCs w:val="20"/>
          <w:lang w:eastAsia="sk-SK"/>
        </w:rPr>
      </w:pPr>
      <w:r w:rsidRPr="00533A6E">
        <w:rPr>
          <w:rFonts w:eastAsiaTheme="majorEastAsia" w:cstheme="majorBidi"/>
        </w:rPr>
        <w:t>Variabilný</w:t>
      </w:r>
      <w:r w:rsidRPr="00533A6E">
        <w:rPr>
          <w:rFonts w:eastAsia="Times New Roman" w:cs="Arial"/>
          <w:szCs w:val="20"/>
          <w:lang w:eastAsia="sk-SK"/>
        </w:rPr>
        <w:t xml:space="preserve"> symbol:</w:t>
      </w:r>
      <w:r w:rsidR="00E20B74" w:rsidRPr="00533A6E">
        <w:rPr>
          <w:rFonts w:eastAsia="Times New Roman" w:cs="Arial"/>
          <w:szCs w:val="20"/>
          <w:lang w:eastAsia="sk-SK"/>
        </w:rPr>
        <w:t xml:space="preserve"> </w:t>
      </w:r>
      <w:r w:rsidR="00E20B74" w:rsidRPr="00425326">
        <w:rPr>
          <w:rFonts w:eastAsia="Times New Roman" w:cs="Arial"/>
          <w:szCs w:val="20"/>
          <w:highlight w:val="lightGray"/>
          <w:lang w:eastAsia="sk-SK"/>
        </w:rPr>
        <w:t>[</w:t>
      </w:r>
      <w:r w:rsidR="00E20B74" w:rsidRPr="00425326">
        <w:rPr>
          <w:rFonts w:eastAsia="Times New Roman" w:cs="Arial"/>
          <w:i/>
          <w:szCs w:val="20"/>
          <w:highlight w:val="lightGray"/>
          <w:lang w:eastAsia="sk-SK"/>
        </w:rPr>
        <w:t>uchádzač doplní svoje IČO</w:t>
      </w:r>
      <w:r w:rsidR="00E20B74" w:rsidRPr="00425326">
        <w:rPr>
          <w:rFonts w:eastAsia="Times New Roman" w:cs="Arial"/>
          <w:szCs w:val="20"/>
          <w:highlight w:val="lightGray"/>
          <w:lang w:eastAsia="sk-SK"/>
        </w:rPr>
        <w:t>]</w:t>
      </w:r>
    </w:p>
    <w:bookmarkEnd w:id="180"/>
    <w:p w14:paraId="4BBF0E12" w14:textId="50E11B01" w:rsidR="00851C8C" w:rsidRPr="00533A6E" w:rsidRDefault="00244C1B" w:rsidP="00851C8C">
      <w:pPr>
        <w:ind w:left="1134"/>
        <w:rPr>
          <w:rFonts w:eastAsia="Times New Roman" w:cs="Arial"/>
          <w:szCs w:val="20"/>
          <w:lang w:eastAsia="sk-SK"/>
        </w:rPr>
      </w:pPr>
      <w:r w:rsidRPr="00533A6E">
        <w:rPr>
          <w:rFonts w:eastAsiaTheme="majorEastAsia" w:cstheme="majorBidi"/>
        </w:rPr>
        <w:t>Poznámka</w:t>
      </w:r>
      <w:r w:rsidRPr="00533A6E">
        <w:rPr>
          <w:rFonts w:eastAsia="Times New Roman" w:cs="Arial"/>
          <w:szCs w:val="20"/>
          <w:lang w:eastAsia="sk-SK"/>
        </w:rPr>
        <w:t xml:space="preserve"> pre prijímateľa: </w:t>
      </w:r>
      <w:r w:rsidR="00875718" w:rsidRPr="00533A6E">
        <w:rPr>
          <w:rFonts w:eastAsia="Times New Roman" w:cs="Arial"/>
          <w:szCs w:val="20"/>
          <w:lang w:eastAsia="sk-SK"/>
        </w:rPr>
        <w:t xml:space="preserve">zábezpeka </w:t>
      </w:r>
      <w:r w:rsidR="001933BE" w:rsidRPr="00533A6E">
        <w:rPr>
          <w:rFonts w:eastAsia="Times New Roman" w:cs="Arial"/>
          <w:szCs w:val="20"/>
          <w:lang w:eastAsia="sk-SK"/>
        </w:rPr>
        <w:t>PNPP</w:t>
      </w:r>
      <w:r w:rsidR="00875718" w:rsidRPr="00533A6E">
        <w:rPr>
          <w:rFonts w:eastAsia="Times New Roman" w:cs="Arial"/>
          <w:szCs w:val="20"/>
          <w:lang w:eastAsia="sk-SK"/>
        </w:rPr>
        <w:t xml:space="preserve"> </w:t>
      </w:r>
    </w:p>
    <w:p w14:paraId="3BA243D1" w14:textId="558433AB" w:rsidR="00AB238B" w:rsidRPr="00533A6E" w:rsidRDefault="00AB238B" w:rsidP="00851C8C">
      <w:pPr>
        <w:ind w:left="1134"/>
        <w:rPr>
          <w:rFonts w:eastAsia="Times New Roman"/>
          <w:lang w:eastAsia="sk-SK"/>
        </w:rPr>
      </w:pPr>
      <w:r w:rsidRPr="00533A6E">
        <w:t>Finančné</w:t>
      </w:r>
      <w:r w:rsidRPr="00533A6E">
        <w:rPr>
          <w:rFonts w:eastAsia="Times New Roman"/>
          <w:lang w:eastAsia="sk-SK"/>
        </w:rPr>
        <w:t xml:space="preserve"> prostriedky musia byť pripísané na účet </w:t>
      </w:r>
      <w:r w:rsidR="00A04C69" w:rsidRPr="00533A6E">
        <w:rPr>
          <w:rFonts w:eastAsia="Times New Roman"/>
          <w:lang w:eastAsia="sk-SK"/>
        </w:rPr>
        <w:t>Verejn</w:t>
      </w:r>
      <w:r w:rsidRPr="00533A6E">
        <w:rPr>
          <w:rFonts w:eastAsia="Times New Roman"/>
          <w:lang w:eastAsia="sk-SK"/>
        </w:rPr>
        <w:t>ého obstarávateľa najneskôr v deň uplynutia lehoty na predkladanie ponúk.</w:t>
      </w:r>
    </w:p>
    <w:p w14:paraId="225BB78D" w14:textId="2B7FE6DF"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ý obstarávateľ uvoľní alebo vráti uchádzačovi zábezpeku do siedmich dní odo dňa</w:t>
      </w:r>
      <w:r w:rsidR="003C6C25" w:rsidRPr="00533A6E">
        <w:rPr>
          <w:rFonts w:ascii="Cambria" w:hAnsi="Cambria"/>
        </w:rPr>
        <w:t xml:space="preserve"> (podľa okolností)</w:t>
      </w:r>
      <w:r w:rsidR="00AB238B" w:rsidRPr="00533A6E">
        <w:rPr>
          <w:rFonts w:ascii="Cambria" w:hAnsi="Cambria"/>
        </w:rPr>
        <w:t>:</w:t>
      </w:r>
    </w:p>
    <w:p w14:paraId="2F60FAE5" w14:textId="1E50E5DB" w:rsidR="00BD1089" w:rsidRPr="00533A6E" w:rsidRDefault="00BD1089" w:rsidP="00FB3FDF">
      <w:pPr>
        <w:pStyle w:val="Heading6"/>
      </w:pPr>
      <w:bookmarkStart w:id="181" w:name="_Hlk534372822"/>
      <w:r w:rsidRPr="00533A6E">
        <w:t>uplynutia lehoty viazanosti ponúk</w:t>
      </w:r>
      <w:bookmarkEnd w:id="181"/>
      <w:r w:rsidRPr="00533A6E">
        <w:t xml:space="preserve">, </w:t>
      </w:r>
    </w:p>
    <w:p w14:paraId="339D637B" w14:textId="069337CB" w:rsidR="00AB238B" w:rsidRPr="00533A6E" w:rsidRDefault="00AD13D0" w:rsidP="00FB3FDF">
      <w:pPr>
        <w:pStyle w:val="Heading6"/>
      </w:pPr>
      <w:r w:rsidRPr="00533A6E">
        <w:t xml:space="preserve">márneho uplynutia lehoty na doručenie námietky, ak ho Verejný obstarávateľ vylúčil </w:t>
      </w:r>
      <w:r w:rsidR="00AE5CE5" w:rsidRPr="00533A6E">
        <w:br/>
      </w:r>
      <w:r w:rsidRPr="00533A6E">
        <w:t xml:space="preserve">z </w:t>
      </w:r>
      <w:r w:rsidR="003716D2" w:rsidRPr="00533A6E">
        <w:t>V</w:t>
      </w:r>
      <w:r w:rsidRPr="00533A6E">
        <w:t xml:space="preserve">erejného obstarávania alebo ak Verejný obstarávateľ zruší použitý postup zadávania zákazky, </w:t>
      </w:r>
      <w:r w:rsidR="00012714" w:rsidRPr="00533A6E">
        <w:t xml:space="preserve">alebo </w:t>
      </w:r>
    </w:p>
    <w:p w14:paraId="37FE358F" w14:textId="5008ED3B" w:rsidR="00AB238B" w:rsidRPr="00533A6E" w:rsidRDefault="00AB238B" w:rsidP="00FB3FDF">
      <w:pPr>
        <w:pStyle w:val="Heading6"/>
      </w:pPr>
      <w:r w:rsidRPr="00533A6E">
        <w:lastRenderedPageBreak/>
        <w:t xml:space="preserve">uzavretia </w:t>
      </w:r>
      <w:r w:rsidR="00437C48" w:rsidRPr="00533A6E">
        <w:t>z</w:t>
      </w:r>
      <w:r w:rsidR="00876192" w:rsidRPr="00533A6E">
        <w:t>mluv</w:t>
      </w:r>
      <w:r w:rsidRPr="00533A6E">
        <w:t>y.</w:t>
      </w:r>
    </w:p>
    <w:p w14:paraId="2E597A8E" w14:textId="6BECBADA" w:rsidR="00AB238B" w:rsidRPr="00533A6E" w:rsidRDefault="00AB238B" w:rsidP="007817B7">
      <w:pPr>
        <w:pStyle w:val="Heading4"/>
        <w:rPr>
          <w:rFonts w:ascii="Cambria" w:hAnsi="Cambria"/>
        </w:rPr>
      </w:pPr>
      <w:r w:rsidRPr="00533A6E">
        <w:rPr>
          <w:rFonts w:ascii="Cambria" w:hAnsi="Cambria"/>
        </w:rPr>
        <w:t xml:space="preserve">Zábezpeka prepadne v prospech </w:t>
      </w:r>
      <w:r w:rsidR="00A04C69" w:rsidRPr="00533A6E">
        <w:rPr>
          <w:rFonts w:ascii="Cambria" w:hAnsi="Cambria"/>
        </w:rPr>
        <w:t>Verejn</w:t>
      </w:r>
      <w:r w:rsidRPr="00533A6E">
        <w:rPr>
          <w:rFonts w:ascii="Cambria" w:hAnsi="Cambria"/>
        </w:rPr>
        <w:t>ého obstarávateľa</w:t>
      </w:r>
      <w:r w:rsidR="00437C48" w:rsidRPr="00533A6E">
        <w:rPr>
          <w:rFonts w:ascii="Cambria" w:hAnsi="Cambria"/>
        </w:rPr>
        <w:t>, ak uchádzač v lehote viazanosti ponúk</w:t>
      </w:r>
      <w:r w:rsidRPr="00533A6E">
        <w:rPr>
          <w:rFonts w:ascii="Cambria" w:hAnsi="Cambria"/>
        </w:rPr>
        <w:t xml:space="preserve">: </w:t>
      </w:r>
    </w:p>
    <w:p w14:paraId="39BF57A1" w14:textId="54D4E77D" w:rsidR="00AB238B" w:rsidRPr="00533A6E" w:rsidRDefault="00AB238B" w:rsidP="00FB3FDF">
      <w:pPr>
        <w:pStyle w:val="Heading6"/>
      </w:pPr>
      <w:r w:rsidRPr="00533A6E">
        <w:t>odstúpi od svojej ponuky alebo</w:t>
      </w:r>
    </w:p>
    <w:p w14:paraId="41E6F5C0" w14:textId="403A2BB2" w:rsidR="00AE5CE5" w:rsidRPr="00533A6E" w:rsidRDefault="00AB238B" w:rsidP="00FB3FDF">
      <w:pPr>
        <w:pStyle w:val="Heading6"/>
      </w:pPr>
      <w:r w:rsidRPr="00533A6E">
        <w:t xml:space="preserve">neposkytne súčinnosť alebo odmietne uzavrieť </w:t>
      </w:r>
      <w:r w:rsidR="00437C48" w:rsidRPr="00533A6E">
        <w:t>z</w:t>
      </w:r>
      <w:r w:rsidR="00876192" w:rsidRPr="00533A6E">
        <w:t>mluv</w:t>
      </w:r>
      <w:r w:rsidRPr="00533A6E">
        <w:t xml:space="preserve">u v súlade s § 56 ods. </w:t>
      </w:r>
      <w:r w:rsidR="007A7414" w:rsidRPr="00533A6E">
        <w:t xml:space="preserve">8 </w:t>
      </w:r>
      <w:r w:rsidRPr="00533A6E">
        <w:t xml:space="preserve">až </w:t>
      </w:r>
      <w:r w:rsidR="001B7ED9" w:rsidRPr="00533A6E">
        <w:t xml:space="preserve">15 </w:t>
      </w:r>
      <w:r w:rsidRPr="00533A6E">
        <w:t>ZVO.</w:t>
      </w:r>
    </w:p>
    <w:p w14:paraId="74A53104" w14:textId="0DC0C773" w:rsidR="00AB238B" w:rsidRPr="00533A6E" w:rsidRDefault="00AB238B" w:rsidP="00E4125D">
      <w:pPr>
        <w:pStyle w:val="Heading3"/>
      </w:pPr>
      <w:bookmarkStart w:id="182" w:name="_Toc462050409"/>
      <w:bookmarkStart w:id="183" w:name="_Toc4416622"/>
      <w:bookmarkStart w:id="184" w:name="_Toc4416916"/>
      <w:bookmarkStart w:id="185" w:name="_Toc4416965"/>
      <w:bookmarkStart w:id="186" w:name="_Toc74145771"/>
      <w:r w:rsidRPr="00533A6E">
        <w:t>Mena a ceny uvádzané v ponukách</w:t>
      </w:r>
      <w:bookmarkEnd w:id="182"/>
      <w:bookmarkEnd w:id="183"/>
      <w:bookmarkEnd w:id="184"/>
      <w:bookmarkEnd w:id="185"/>
      <w:bookmarkEnd w:id="186"/>
    </w:p>
    <w:p w14:paraId="7474B54D" w14:textId="38195056" w:rsidR="003064EE" w:rsidRPr="00533A6E" w:rsidRDefault="00AB238B" w:rsidP="007817B7">
      <w:pPr>
        <w:pStyle w:val="Heading4"/>
        <w:rPr>
          <w:rFonts w:ascii="Cambria" w:hAnsi="Cambria"/>
        </w:rPr>
      </w:pPr>
      <w:r w:rsidRPr="00533A6E">
        <w:rPr>
          <w:rFonts w:ascii="Cambria" w:hAnsi="Cambria"/>
        </w:rPr>
        <w:t>Navrhovaná zmluvná cena musí byť stanovená podľa § 3 zákona č. 18/1996 Z. z. o cenách, v platnom znení</w:t>
      </w:r>
      <w:r w:rsidR="005369F0" w:rsidRPr="00533A6E">
        <w:rPr>
          <w:rFonts w:ascii="Cambria" w:hAnsi="Cambria"/>
        </w:rPr>
        <w:t xml:space="preserve"> a</w:t>
      </w:r>
      <w:r w:rsidR="003064EE" w:rsidRPr="00533A6E">
        <w:rPr>
          <w:rFonts w:ascii="Cambria" w:hAnsi="Cambria"/>
        </w:rPr>
        <w:t xml:space="preserve"> vyhlášky MF SR č.87/1996 Z. z.</w:t>
      </w:r>
      <w:r w:rsidR="005369F0" w:rsidRPr="00533A6E">
        <w:rPr>
          <w:rFonts w:ascii="Cambria" w:hAnsi="Cambria"/>
        </w:rPr>
        <w:t xml:space="preserve">, </w:t>
      </w:r>
      <w:r w:rsidR="003064EE" w:rsidRPr="00533A6E">
        <w:rPr>
          <w:rFonts w:ascii="Cambria" w:hAnsi="Cambria"/>
        </w:rPr>
        <w:t xml:space="preserve">ktorou sa vykonáva zákon o cenách. Navrhovaná zmluvná cena musí obsahovať cenu </w:t>
      </w:r>
      <w:r w:rsidR="005369F0" w:rsidRPr="00533A6E">
        <w:rPr>
          <w:rFonts w:ascii="Cambria" w:hAnsi="Cambria"/>
        </w:rPr>
        <w:t xml:space="preserve">a náklady </w:t>
      </w:r>
      <w:r w:rsidR="003064EE" w:rsidRPr="00533A6E">
        <w:rPr>
          <w:rFonts w:ascii="Cambria" w:hAnsi="Cambria"/>
        </w:rPr>
        <w:t xml:space="preserve">za celý </w:t>
      </w:r>
      <w:r w:rsidR="0068594A" w:rsidRPr="00533A6E">
        <w:rPr>
          <w:rFonts w:ascii="Cambria" w:hAnsi="Cambria"/>
        </w:rPr>
        <w:t>p</w:t>
      </w:r>
      <w:r w:rsidR="007D674D" w:rsidRPr="00533A6E">
        <w:rPr>
          <w:rFonts w:ascii="Cambria" w:hAnsi="Cambria"/>
        </w:rPr>
        <w:t>redmet</w:t>
      </w:r>
      <w:r w:rsidR="003064EE" w:rsidRPr="00533A6E">
        <w:rPr>
          <w:rFonts w:ascii="Cambria" w:hAnsi="Cambria"/>
        </w:rPr>
        <w:t xml:space="preserve"> zákazky a musí byť v súlade s pokynmi uvedenými v</w:t>
      </w:r>
      <w:r w:rsidR="00101720" w:rsidRPr="00533A6E">
        <w:rPr>
          <w:rFonts w:ascii="Cambria" w:hAnsi="Cambria"/>
        </w:rPr>
        <w:t xml:space="preserve"> ostatných </w:t>
      </w:r>
      <w:r w:rsidR="003064EE" w:rsidRPr="00533A6E">
        <w:rPr>
          <w:rFonts w:ascii="Cambria" w:hAnsi="Cambria"/>
        </w:rPr>
        <w:t>súťažných podkladoch</w:t>
      </w:r>
      <w:r w:rsidR="00101720" w:rsidRPr="00533A6E">
        <w:rPr>
          <w:rFonts w:ascii="Cambria" w:hAnsi="Cambria"/>
        </w:rPr>
        <w:t xml:space="preserve">, najmä v časti C. Spôsob určenia ceny. </w:t>
      </w:r>
    </w:p>
    <w:p w14:paraId="756DF06D" w14:textId="292BC4BE" w:rsidR="004E55D1" w:rsidRPr="00533A6E" w:rsidRDefault="00067328" w:rsidP="007817B7">
      <w:pPr>
        <w:pStyle w:val="Heading4"/>
        <w:rPr>
          <w:rFonts w:ascii="Cambria" w:hAnsi="Cambria"/>
        </w:rPr>
      </w:pPr>
      <w:r w:rsidRPr="00533A6E">
        <w:rPr>
          <w:rFonts w:ascii="Cambria" w:hAnsi="Cambria"/>
        </w:rPr>
        <w:t>P</w:t>
      </w:r>
      <w:r w:rsidR="004E55D1" w:rsidRPr="00533A6E">
        <w:rPr>
          <w:rFonts w:ascii="Cambria" w:hAnsi="Cambria"/>
        </w:rPr>
        <w:t xml:space="preserve">ovinnosťou uchádzača je dôsledne preskúmať celý obsah súťažných podkladov a návrhu Zmluvy, a na základe ich obsahu stanoviť cenu a náklady za uskutočnenie </w:t>
      </w:r>
      <w:r w:rsidR="0068594A" w:rsidRPr="00533A6E">
        <w:rPr>
          <w:rFonts w:ascii="Cambria" w:hAnsi="Cambria"/>
        </w:rPr>
        <w:t>p</w:t>
      </w:r>
      <w:r w:rsidR="007D674D" w:rsidRPr="00533A6E">
        <w:rPr>
          <w:rFonts w:ascii="Cambria" w:hAnsi="Cambria"/>
        </w:rPr>
        <w:t>redmet</w:t>
      </w:r>
      <w:r w:rsidR="004E55D1"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4E55D1" w:rsidRPr="00533A6E">
        <w:rPr>
          <w:rFonts w:ascii="Cambria" w:hAnsi="Cambria"/>
        </w:rPr>
        <w:t>mluvy, pričom do svojich ponukových cien</w:t>
      </w:r>
      <w:r w:rsidR="00DD37D9" w:rsidRPr="00533A6E">
        <w:rPr>
          <w:rFonts w:ascii="Cambria" w:hAnsi="Cambria"/>
        </w:rPr>
        <w:t xml:space="preserve"> a nákladov</w:t>
      </w:r>
      <w:r w:rsidR="004E55D1" w:rsidRPr="00533A6E">
        <w:rPr>
          <w:rFonts w:ascii="Cambria" w:hAnsi="Cambria"/>
        </w:rPr>
        <w:t xml:space="preserve"> zahrnie všetky náklady spojené s plnením </w:t>
      </w:r>
      <w:r w:rsidR="0068594A" w:rsidRPr="00533A6E">
        <w:rPr>
          <w:rFonts w:ascii="Cambria" w:hAnsi="Cambria"/>
        </w:rPr>
        <w:t>p</w:t>
      </w:r>
      <w:r w:rsidR="007D674D" w:rsidRPr="00533A6E">
        <w:rPr>
          <w:rFonts w:ascii="Cambria" w:hAnsi="Cambria"/>
        </w:rPr>
        <w:t>redmet</w:t>
      </w:r>
      <w:r w:rsidR="004E55D1" w:rsidRPr="00533A6E">
        <w:rPr>
          <w:rFonts w:ascii="Cambria" w:hAnsi="Cambria"/>
        </w:rPr>
        <w:t>u zákazky.</w:t>
      </w:r>
    </w:p>
    <w:p w14:paraId="405B5195" w14:textId="6A21A30B" w:rsidR="003D360F" w:rsidRPr="00533A6E" w:rsidRDefault="00AB238B" w:rsidP="007817B7">
      <w:pPr>
        <w:pStyle w:val="Heading4"/>
        <w:rPr>
          <w:rFonts w:ascii="Cambria" w:hAnsi="Cambria"/>
        </w:rPr>
      </w:pPr>
      <w:r w:rsidRPr="00533A6E">
        <w:rPr>
          <w:rFonts w:ascii="Cambria" w:hAnsi="Cambria"/>
        </w:rPr>
        <w:t xml:space="preserve">Uchádzačom navrhovaná zmluvná cena bude vyjadrená v mene EUR. </w:t>
      </w:r>
    </w:p>
    <w:p w14:paraId="7D93187C" w14:textId="0D39179C" w:rsidR="000F453A" w:rsidRPr="00533A6E" w:rsidRDefault="00AB238B" w:rsidP="007817B7">
      <w:pPr>
        <w:pStyle w:val="Heading4"/>
        <w:rPr>
          <w:rFonts w:ascii="Cambria" w:hAnsi="Cambria"/>
        </w:rPr>
      </w:pPr>
      <w:r w:rsidRPr="00533A6E">
        <w:rPr>
          <w:rFonts w:ascii="Cambria" w:hAnsi="Cambria"/>
        </w:rPr>
        <w:t xml:space="preserve">Časti ponúk uvádzajúce cenu musia obsahovať cenu každej z položiek uvedených v Časti C. Spôsob určenia ceny a celkovú cenu </w:t>
      </w:r>
      <w:r w:rsidR="0068594A" w:rsidRPr="00533A6E">
        <w:rPr>
          <w:rFonts w:ascii="Cambria" w:hAnsi="Cambria"/>
        </w:rPr>
        <w:t>p</w:t>
      </w:r>
      <w:r w:rsidR="007D674D" w:rsidRPr="00533A6E">
        <w:rPr>
          <w:rFonts w:ascii="Cambria" w:hAnsi="Cambria"/>
        </w:rPr>
        <w:t>redmet</w:t>
      </w:r>
      <w:r w:rsidRPr="00533A6E">
        <w:rPr>
          <w:rFonts w:ascii="Cambria" w:hAnsi="Cambria"/>
        </w:rPr>
        <w:t>u zákazky, t. j. súčet všetkých položiek, ako aj ďalšie tam uvedené náležitosti.</w:t>
      </w:r>
    </w:p>
    <w:p w14:paraId="214102C0" w14:textId="46259BAC" w:rsidR="00DD37D9" w:rsidRPr="00533A6E" w:rsidRDefault="00DD37D9" w:rsidP="007817B7">
      <w:pPr>
        <w:pStyle w:val="Heading4"/>
        <w:rPr>
          <w:rFonts w:ascii="Cambria" w:hAnsi="Cambria"/>
        </w:rPr>
      </w:pPr>
      <w:r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Pr="00533A6E">
        <w:rPr>
          <w:rFonts w:ascii="Cambria" w:hAnsi="Cambria"/>
        </w:rPr>
        <w:t xml:space="preserve"> zákazky v rozsahu a za podmienok uvedených v </w:t>
      </w:r>
      <w:r w:rsidR="00437C48" w:rsidRPr="00533A6E">
        <w:rPr>
          <w:rFonts w:ascii="Cambria" w:hAnsi="Cambria"/>
        </w:rPr>
        <w:t>z</w:t>
      </w:r>
      <w:r w:rsidRPr="00533A6E">
        <w:rPr>
          <w:rFonts w:ascii="Cambria" w:hAnsi="Cambria"/>
        </w:rPr>
        <w:t>mluve a primeraný zisk.</w:t>
      </w:r>
    </w:p>
    <w:p w14:paraId="60D44387" w14:textId="7A13D92A" w:rsidR="00C2485B" w:rsidRPr="00533A6E" w:rsidRDefault="00C2485B" w:rsidP="00E4125D">
      <w:pPr>
        <w:pStyle w:val="Heading3"/>
      </w:pPr>
      <w:bookmarkStart w:id="187" w:name="_Toc444084953"/>
      <w:bookmarkStart w:id="188" w:name="_Toc4416623"/>
      <w:bookmarkStart w:id="189" w:name="_Toc4416917"/>
      <w:bookmarkStart w:id="190" w:name="_Toc4416966"/>
      <w:bookmarkStart w:id="191" w:name="_Toc74145772"/>
      <w:r w:rsidRPr="00533A6E">
        <w:t>Vyhotovenie ponúk</w:t>
      </w:r>
      <w:bookmarkEnd w:id="187"/>
      <w:bookmarkEnd w:id="188"/>
      <w:bookmarkEnd w:id="189"/>
      <w:bookmarkEnd w:id="190"/>
      <w:bookmarkEnd w:id="191"/>
    </w:p>
    <w:p w14:paraId="1B7A6E70" w14:textId="17230298" w:rsidR="00D64850" w:rsidRPr="00533A6E" w:rsidRDefault="00D64850" w:rsidP="007817B7">
      <w:pPr>
        <w:pStyle w:val="Heading4"/>
        <w:rPr>
          <w:rFonts w:ascii="Cambria" w:hAnsi="Cambria"/>
        </w:rPr>
      </w:pPr>
      <w:bookmarkStart w:id="192" w:name="_Hlk534372852"/>
      <w:bookmarkStart w:id="193" w:name="_Hlk522551303"/>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533A6E">
          <w:rPr>
            <w:rFonts w:ascii="Cambria" w:hAnsi="Cambria"/>
          </w:rPr>
          <w:t>https://josephine.proebiz.com/</w:t>
        </w:r>
      </w:hyperlink>
      <w:r w:rsidRPr="00533A6E">
        <w:rPr>
          <w:rFonts w:ascii="Cambria" w:hAnsi="Cambria"/>
        </w:rPr>
        <w:t>.</w:t>
      </w:r>
    </w:p>
    <w:p w14:paraId="42EB7130" w14:textId="77777777" w:rsidR="00D64850" w:rsidRPr="00533A6E" w:rsidRDefault="00D64850" w:rsidP="007817B7">
      <w:pPr>
        <w:pStyle w:val="Heading4"/>
        <w:rPr>
          <w:rFonts w:ascii="Cambria" w:hAnsi="Cambria"/>
        </w:rPr>
      </w:pPr>
      <w:r w:rsidRPr="00533A6E">
        <w:rPr>
          <w:rFonts w:ascii="Cambria" w:hAnsi="Cambria"/>
        </w:rPr>
        <w:t>Uzavretosť ponuky sa zabezpečí elektronickými prostriedkami komunikačného rozhrania systému JOSEPHINE tak, aby bola zabezpečená neporušiteľnosť a integrita ponuky.</w:t>
      </w:r>
    </w:p>
    <w:p w14:paraId="2779FA8E" w14:textId="77777777" w:rsidR="004F27F4" w:rsidRPr="00533A6E" w:rsidRDefault="00865F5A" w:rsidP="00E4125D">
      <w:pPr>
        <w:pStyle w:val="Heading3"/>
      </w:pPr>
      <w:bookmarkStart w:id="194" w:name="_Toc522635414"/>
      <w:bookmarkStart w:id="195" w:name="_Toc525293228"/>
      <w:bookmarkStart w:id="196" w:name="_Toc522635415"/>
      <w:bookmarkStart w:id="197" w:name="_Toc525293229"/>
      <w:bookmarkStart w:id="198" w:name="_Toc522635416"/>
      <w:bookmarkStart w:id="199" w:name="_Toc525293230"/>
      <w:bookmarkStart w:id="200" w:name="_Toc522635417"/>
      <w:bookmarkStart w:id="201" w:name="_Toc525293231"/>
      <w:bookmarkStart w:id="202" w:name="_Toc4416624"/>
      <w:bookmarkStart w:id="203" w:name="_Toc4416918"/>
      <w:bookmarkStart w:id="204" w:name="_Toc4416967"/>
      <w:bookmarkStart w:id="205" w:name="_Ref4422488"/>
      <w:bookmarkStart w:id="206" w:name="_Toc74145773"/>
      <w:bookmarkStart w:id="207" w:name="_Toc444084954"/>
      <w:bookmarkEnd w:id="192"/>
      <w:bookmarkEnd w:id="193"/>
      <w:bookmarkEnd w:id="194"/>
      <w:bookmarkEnd w:id="195"/>
      <w:bookmarkEnd w:id="196"/>
      <w:bookmarkEnd w:id="197"/>
      <w:bookmarkEnd w:id="198"/>
      <w:bookmarkEnd w:id="199"/>
      <w:bookmarkEnd w:id="200"/>
      <w:bookmarkEnd w:id="201"/>
      <w:r w:rsidRPr="00533A6E">
        <w:t>Konflikt záujmov</w:t>
      </w:r>
      <w:bookmarkEnd w:id="202"/>
      <w:bookmarkEnd w:id="203"/>
      <w:bookmarkEnd w:id="204"/>
      <w:bookmarkEnd w:id="205"/>
      <w:bookmarkEnd w:id="206"/>
    </w:p>
    <w:p w14:paraId="0D8DEC3C" w14:textId="2C1F2089" w:rsidR="00865F5A" w:rsidRPr="00533A6E" w:rsidRDefault="003B6043" w:rsidP="007817B7">
      <w:pPr>
        <w:pStyle w:val="Heading4"/>
        <w:rPr>
          <w:rFonts w:ascii="Cambria" w:hAnsi="Cambria"/>
        </w:rPr>
      </w:pPr>
      <w:r w:rsidRPr="00533A6E">
        <w:rPr>
          <w:rFonts w:ascii="Cambria" w:hAnsi="Cambria"/>
        </w:rPr>
        <w:t xml:space="preserve">Verejný obstarávateľ zabezpečí, </w:t>
      </w:r>
      <w:r w:rsidR="00865F5A" w:rsidRPr="00533A6E">
        <w:rPr>
          <w:rFonts w:ascii="Cambria" w:hAnsi="Cambria"/>
        </w:rPr>
        <w:t xml:space="preserve">aby v tomto </w:t>
      </w:r>
      <w:r w:rsidR="00A04C69" w:rsidRPr="00533A6E">
        <w:rPr>
          <w:rFonts w:ascii="Cambria" w:hAnsi="Cambria"/>
        </w:rPr>
        <w:t>Verejn</w:t>
      </w:r>
      <w:r w:rsidR="00865F5A" w:rsidRPr="00533A6E">
        <w:rPr>
          <w:rFonts w:ascii="Cambria" w:hAnsi="Cambria"/>
        </w:rPr>
        <w:t>om obstarávaní nedošlo ku konfliktu záujmov, ktorý by mohol narušiť alebo obmedziť hospodársku súťaž alebo porušiť princíp transparentnosti a princíp rovnakého zaobchádzania.</w:t>
      </w:r>
    </w:p>
    <w:p w14:paraId="18AC7AB0" w14:textId="33B76B28" w:rsidR="00865F5A" w:rsidRPr="00533A6E" w:rsidRDefault="00865F5A" w:rsidP="007817B7">
      <w:pPr>
        <w:pStyle w:val="Heading4"/>
        <w:rPr>
          <w:rFonts w:ascii="Cambria" w:hAnsi="Cambria"/>
        </w:rPr>
      </w:pPr>
      <w:r w:rsidRPr="00533A6E">
        <w:rPr>
          <w:rFonts w:ascii="Cambria" w:hAnsi="Cambria"/>
        </w:rPr>
        <w:t>Konflikt záujmov zahŕňa najmä situácie</w:t>
      </w:r>
      <w:r w:rsidR="00726E43" w:rsidRPr="00533A6E">
        <w:rPr>
          <w:rFonts w:ascii="Cambria" w:hAnsi="Cambria"/>
        </w:rPr>
        <w:t>,</w:t>
      </w:r>
      <w:r w:rsidRPr="00533A6E">
        <w:rPr>
          <w:rFonts w:ascii="Cambria" w:hAnsi="Cambria"/>
        </w:rPr>
        <w:t xml:space="preserve"> kedy osoba, ktorá môže ovplyvniť výsledok alebo priebeh </w:t>
      </w:r>
      <w:r w:rsidR="00A04C69" w:rsidRPr="00533A6E">
        <w:rPr>
          <w:rFonts w:ascii="Cambria" w:hAnsi="Cambria"/>
        </w:rPr>
        <w:t>Verejn</w:t>
      </w:r>
      <w:r w:rsidRPr="00533A6E">
        <w:rPr>
          <w:rFonts w:ascii="Cambria" w:hAnsi="Cambria"/>
        </w:rPr>
        <w:t xml:space="preserve">ého obstarávania (vrátane osoby bez nutnosti formálneho zapojenia do priebehu </w:t>
      </w:r>
      <w:r w:rsidR="00A04C69" w:rsidRPr="00533A6E">
        <w:rPr>
          <w:rFonts w:ascii="Cambria" w:hAnsi="Cambria"/>
        </w:rPr>
        <w:t>Verejn</w:t>
      </w:r>
      <w:r w:rsidRPr="00533A6E">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533A6E">
        <w:rPr>
          <w:rFonts w:ascii="Cambria" w:hAnsi="Cambria"/>
        </w:rPr>
        <w:br/>
      </w:r>
      <w:r w:rsidRPr="00533A6E">
        <w:rPr>
          <w:rFonts w:ascii="Cambria" w:hAnsi="Cambria"/>
        </w:rPr>
        <w:t xml:space="preserve">v súvislosti s </w:t>
      </w:r>
      <w:r w:rsidR="00A04C69" w:rsidRPr="00533A6E">
        <w:rPr>
          <w:rFonts w:ascii="Cambria" w:hAnsi="Cambria"/>
        </w:rPr>
        <w:t>Verejn</w:t>
      </w:r>
      <w:r w:rsidRPr="00533A6E">
        <w:rPr>
          <w:rFonts w:ascii="Cambria" w:hAnsi="Cambria"/>
        </w:rPr>
        <w:t>ým obstarávaním.</w:t>
      </w:r>
    </w:p>
    <w:p w14:paraId="2BEB70F4" w14:textId="6564F391" w:rsidR="00865F5A" w:rsidRPr="00533A6E" w:rsidRDefault="00865F5A" w:rsidP="007817B7">
      <w:pPr>
        <w:pStyle w:val="Heading4"/>
        <w:rPr>
          <w:rFonts w:ascii="Cambria" w:hAnsi="Cambria"/>
        </w:rPr>
      </w:pPr>
      <w:r w:rsidRPr="00533A6E">
        <w:rPr>
          <w:rFonts w:ascii="Cambria" w:hAnsi="Cambria"/>
        </w:rPr>
        <w:t>Verejný obstarávateľ pr</w:t>
      </w:r>
      <w:r w:rsidR="00793365" w:rsidRPr="00533A6E">
        <w:rPr>
          <w:rFonts w:ascii="Cambria" w:hAnsi="Cambria"/>
        </w:rPr>
        <w:t>i</w:t>
      </w:r>
      <w:r w:rsidRPr="00533A6E">
        <w:rPr>
          <w:rFonts w:ascii="Cambria" w:hAnsi="Cambria"/>
        </w:rPr>
        <w:t>j</w:t>
      </w:r>
      <w:r w:rsidR="003F6DF0" w:rsidRPr="00533A6E">
        <w:rPr>
          <w:rFonts w:ascii="Cambria" w:hAnsi="Cambria"/>
        </w:rPr>
        <w:t>me primerané opatrenia a vykoná</w:t>
      </w:r>
      <w:r w:rsidRPr="00533A6E">
        <w:rPr>
          <w:rFonts w:ascii="Cambria" w:hAnsi="Cambria"/>
        </w:rPr>
        <w:t xml:space="preserve"> nápravu, ak zistí konflikt záujmov. Opatreniami podľa prvej vety sú najmä vylúčenie zainteresovanej osoby z procesu prípravy alebo realizácie </w:t>
      </w:r>
      <w:r w:rsidR="00A04C69" w:rsidRPr="00533A6E">
        <w:rPr>
          <w:rFonts w:ascii="Cambria" w:hAnsi="Cambria"/>
        </w:rPr>
        <w:t>Verejn</w:t>
      </w:r>
      <w:r w:rsidRPr="00533A6E">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533A6E">
        <w:rPr>
          <w:rFonts w:ascii="Cambria" w:hAnsi="Cambria"/>
        </w:rPr>
        <w:t>Verejn</w:t>
      </w:r>
      <w:r w:rsidRPr="00533A6E">
        <w:rPr>
          <w:rFonts w:ascii="Cambria" w:hAnsi="Cambria"/>
        </w:rPr>
        <w:t xml:space="preserve">ý obstarávateľ v súlade s ustanovením § 40 ods. 6 písm. f) ZVO uchádzača z tohto </w:t>
      </w:r>
      <w:r w:rsidR="00A04C69" w:rsidRPr="00533A6E">
        <w:rPr>
          <w:rFonts w:ascii="Cambria" w:hAnsi="Cambria"/>
        </w:rPr>
        <w:t>Verejn</w:t>
      </w:r>
      <w:r w:rsidRPr="00533A6E">
        <w:rPr>
          <w:rFonts w:ascii="Cambria" w:hAnsi="Cambria"/>
        </w:rPr>
        <w:t>ého obstarávania.</w:t>
      </w:r>
    </w:p>
    <w:p w14:paraId="02591144" w14:textId="57BA44F6" w:rsidR="00865F5A" w:rsidRPr="00533A6E" w:rsidRDefault="00865F5A" w:rsidP="007817B7">
      <w:pPr>
        <w:pStyle w:val="Heading4"/>
        <w:rPr>
          <w:rFonts w:ascii="Cambria" w:hAnsi="Cambria"/>
        </w:rPr>
      </w:pPr>
      <w:r w:rsidRPr="00533A6E">
        <w:rPr>
          <w:rFonts w:ascii="Cambria" w:hAnsi="Cambria"/>
        </w:rPr>
        <w:t>Verejný obstarávateľ v rámci opatrení podľa predchádzajúceho bodu požaduje</w:t>
      </w:r>
      <w:r w:rsidR="00244C1B" w:rsidRPr="00533A6E">
        <w:rPr>
          <w:rFonts w:ascii="Cambria" w:hAnsi="Cambria"/>
        </w:rPr>
        <w:t>,</w:t>
      </w:r>
      <w:r w:rsidRPr="00533A6E">
        <w:rPr>
          <w:rFonts w:ascii="Cambria" w:hAnsi="Cambria"/>
        </w:rPr>
        <w:t xml:space="preserve"> aby záujemca / uchádzač / člen </w:t>
      </w:r>
      <w:r w:rsidR="00CE1FB3" w:rsidRPr="00533A6E">
        <w:rPr>
          <w:rFonts w:ascii="Cambria" w:hAnsi="Cambria"/>
        </w:rPr>
        <w:t xml:space="preserve">Skupiny </w:t>
      </w:r>
      <w:r w:rsidRPr="00533A6E">
        <w:rPr>
          <w:rFonts w:ascii="Cambria" w:hAnsi="Cambria"/>
        </w:rPr>
        <w:t xml:space="preserve">dodávateľov vo všetkých fázach procesu </w:t>
      </w:r>
      <w:r w:rsidR="00A04C69" w:rsidRPr="00533A6E">
        <w:rPr>
          <w:rFonts w:ascii="Cambria" w:hAnsi="Cambria"/>
        </w:rPr>
        <w:t>Verejn</w:t>
      </w:r>
      <w:r w:rsidRPr="00533A6E">
        <w:rPr>
          <w:rFonts w:ascii="Cambria" w:hAnsi="Cambria"/>
        </w:rPr>
        <w:t>ého obstarávania postupoval tak, aby nedošlo k vzniku konfliktu záujmov. Uchádzač je povinný vo svojej ponuke predložiť čestné vyhlásenie o neprítomnosti konfliktu záujmov (</w:t>
      </w:r>
      <w:r w:rsidR="00A04C69" w:rsidRPr="00533A6E">
        <w:rPr>
          <w:rFonts w:ascii="Cambria" w:hAnsi="Cambria"/>
        </w:rPr>
        <w:t>Verejn</w:t>
      </w:r>
      <w:r w:rsidRPr="00533A6E">
        <w:rPr>
          <w:rFonts w:ascii="Cambria" w:hAnsi="Cambria"/>
        </w:rPr>
        <w:t xml:space="preserve">ý obstarávateľ </w:t>
      </w:r>
      <w:r w:rsidRPr="00533A6E">
        <w:rPr>
          <w:rFonts w:ascii="Cambria" w:hAnsi="Cambria"/>
        </w:rPr>
        <w:lastRenderedPageBreak/>
        <w:t>upozorňuje, že bude kontrolovať pravdivosť uchádzačmi predložených vyhlásení týkajúcich sa konfliktu záujmov)</w:t>
      </w:r>
      <w:r w:rsidR="00964ED6" w:rsidRPr="00533A6E">
        <w:rPr>
          <w:rFonts w:ascii="Cambria" w:hAnsi="Cambria"/>
        </w:rPr>
        <w:t xml:space="preserve"> spôsobom podľa </w:t>
      </w:r>
      <w:r w:rsidR="00F0494E" w:rsidRPr="00533A6E">
        <w:rPr>
          <w:rFonts w:ascii="Cambria" w:hAnsi="Cambria"/>
        </w:rPr>
        <w:t>P</w:t>
      </w:r>
      <w:r w:rsidR="00964ED6" w:rsidRPr="00533A6E">
        <w:rPr>
          <w:rFonts w:ascii="Cambria" w:hAnsi="Cambria"/>
        </w:rPr>
        <w:t xml:space="preserve">rílohy č. </w:t>
      </w:r>
      <w:r w:rsidR="00F376A8" w:rsidRPr="00533A6E">
        <w:rPr>
          <w:rFonts w:ascii="Cambria" w:hAnsi="Cambria"/>
        </w:rPr>
        <w:t>A.3</w:t>
      </w:r>
      <w:r w:rsidR="002D4AD9" w:rsidRPr="00533A6E">
        <w:rPr>
          <w:rFonts w:ascii="Cambria" w:hAnsi="Cambria"/>
        </w:rPr>
        <w:t xml:space="preserve"> </w:t>
      </w:r>
      <w:r w:rsidR="00964ED6" w:rsidRPr="00533A6E">
        <w:rPr>
          <w:rFonts w:ascii="Cambria" w:hAnsi="Cambria"/>
        </w:rPr>
        <w:t>týchto súťažných podkladov</w:t>
      </w:r>
      <w:r w:rsidRPr="00533A6E">
        <w:rPr>
          <w:rFonts w:ascii="Cambria" w:hAnsi="Cambria"/>
        </w:rPr>
        <w:t>.</w:t>
      </w:r>
    </w:p>
    <w:p w14:paraId="2DF82244" w14:textId="1CF25E66" w:rsidR="00865F5A" w:rsidRPr="00533A6E" w:rsidRDefault="00865F5A" w:rsidP="007817B7">
      <w:pPr>
        <w:pStyle w:val="Heading4"/>
        <w:rPr>
          <w:rFonts w:ascii="Cambria" w:hAnsi="Cambria"/>
        </w:rPr>
      </w:pPr>
      <w:r w:rsidRPr="00533A6E">
        <w:rPr>
          <w:rFonts w:ascii="Cambria" w:hAnsi="Cambria"/>
        </w:rPr>
        <w:t xml:space="preserve">Uchádzač je povinný bezodkladne po tom, ako sa dozvie o konflikte záujmov alebo o možnosti jeho vzniku, informovať o tejto skutočnosti </w:t>
      </w:r>
      <w:r w:rsidR="00A04C69" w:rsidRPr="00533A6E">
        <w:rPr>
          <w:rFonts w:ascii="Cambria" w:hAnsi="Cambria"/>
        </w:rPr>
        <w:t>Verejn</w:t>
      </w:r>
      <w:r w:rsidRPr="00533A6E">
        <w:rPr>
          <w:rFonts w:ascii="Cambria" w:hAnsi="Cambria"/>
        </w:rPr>
        <w:t>ého obstarávateľa.</w:t>
      </w:r>
    </w:p>
    <w:p w14:paraId="234745E7" w14:textId="69372A77" w:rsidR="00C2485B" w:rsidRPr="00533A6E" w:rsidRDefault="00C2485B" w:rsidP="007817B7">
      <w:pPr>
        <w:pStyle w:val="Heading2"/>
        <w:rPr>
          <w:rFonts w:ascii="Cambria" w:hAnsi="Cambria"/>
        </w:rPr>
      </w:pPr>
      <w:bookmarkStart w:id="208" w:name="_Toc4416499"/>
      <w:bookmarkStart w:id="209" w:name="_Toc4416625"/>
      <w:bookmarkStart w:id="210" w:name="_Toc4416919"/>
      <w:bookmarkStart w:id="211" w:name="_Toc4416968"/>
      <w:bookmarkStart w:id="212" w:name="_Toc74145774"/>
      <w:r w:rsidRPr="00533A6E">
        <w:rPr>
          <w:rFonts w:ascii="Cambria" w:hAnsi="Cambria"/>
        </w:rPr>
        <w:t>Predkladanie ponúk</w:t>
      </w:r>
      <w:bookmarkEnd w:id="207"/>
      <w:bookmarkEnd w:id="208"/>
      <w:bookmarkEnd w:id="209"/>
      <w:bookmarkEnd w:id="210"/>
      <w:bookmarkEnd w:id="211"/>
      <w:bookmarkEnd w:id="212"/>
    </w:p>
    <w:p w14:paraId="00516612" w14:textId="68B64B98" w:rsidR="00C2485B" w:rsidRPr="00533A6E" w:rsidRDefault="008D1C77" w:rsidP="00E4125D">
      <w:pPr>
        <w:pStyle w:val="Heading3"/>
      </w:pPr>
      <w:bookmarkStart w:id="213" w:name="_Toc4416626"/>
      <w:bookmarkStart w:id="214" w:name="_Toc4416920"/>
      <w:bookmarkStart w:id="215" w:name="_Toc4416969"/>
      <w:bookmarkStart w:id="216" w:name="_Ref4422340"/>
      <w:bookmarkStart w:id="217" w:name="_Ref4422394"/>
      <w:bookmarkStart w:id="218" w:name="_Ref4422409"/>
      <w:bookmarkStart w:id="219" w:name="_Ref4422725"/>
      <w:bookmarkStart w:id="220" w:name="_Toc74145775"/>
      <w:r w:rsidRPr="00533A6E">
        <w:t>Spôsob predloženia ponuky</w:t>
      </w:r>
      <w:bookmarkEnd w:id="213"/>
      <w:bookmarkEnd w:id="214"/>
      <w:bookmarkEnd w:id="215"/>
      <w:bookmarkEnd w:id="216"/>
      <w:bookmarkEnd w:id="217"/>
      <w:bookmarkEnd w:id="218"/>
      <w:bookmarkEnd w:id="219"/>
      <w:bookmarkEnd w:id="220"/>
    </w:p>
    <w:p w14:paraId="0AF3E671" w14:textId="2B8CB1C0" w:rsidR="00D64850" w:rsidRPr="00533A6E" w:rsidRDefault="00D64850" w:rsidP="007817B7">
      <w:pPr>
        <w:pStyle w:val="Heading4"/>
        <w:rPr>
          <w:rFonts w:ascii="Cambria" w:hAnsi="Cambria"/>
        </w:rPr>
      </w:pPr>
      <w:bookmarkStart w:id="221" w:name="_Hlk534372883"/>
      <w:bookmarkStart w:id="222" w:name="_Hlk522551330"/>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Verejný obstarávateľ na ňu nebude prihliadať.</w:t>
      </w:r>
    </w:p>
    <w:p w14:paraId="56AE194C" w14:textId="334B132A" w:rsidR="00D64850" w:rsidRPr="00533A6E" w:rsidRDefault="00D64850" w:rsidP="007817B7">
      <w:pPr>
        <w:pStyle w:val="Heading4"/>
        <w:rPr>
          <w:rFonts w:ascii="Cambria" w:hAnsi="Cambria"/>
        </w:rPr>
      </w:pPr>
      <w:r w:rsidRPr="00533A6E">
        <w:rPr>
          <w:rFonts w:ascii="Cambria" w:hAnsi="Cambria"/>
        </w:rPr>
        <w:t xml:space="preserve">Elektronická ponuka musí byť predložená v určených komunikačných formátoch a určeným spôsobom tak, aby bola zabezpečená pred zmenou jej obsahu. </w:t>
      </w:r>
    </w:p>
    <w:p w14:paraId="700D5298" w14:textId="5242691C" w:rsidR="00D64850" w:rsidRPr="00533A6E" w:rsidRDefault="00D64850" w:rsidP="007817B7">
      <w:pPr>
        <w:pStyle w:val="Heading4"/>
        <w:rPr>
          <w:rFonts w:ascii="Cambria" w:hAnsi="Cambria"/>
        </w:rPr>
      </w:pPr>
      <w:r w:rsidRPr="00533A6E">
        <w:rPr>
          <w:rFonts w:ascii="Cambria" w:hAnsi="Cambria"/>
        </w:rPr>
        <w:t xml:space="preserve">Uchádzač má možnosť registrovať sa do systému JOSEPHINE pomocou hesla i registráciou </w:t>
      </w:r>
      <w:r w:rsidR="007615E6" w:rsidRPr="00533A6E">
        <w:rPr>
          <w:rFonts w:ascii="Cambria" w:hAnsi="Cambria"/>
        </w:rPr>
        <w:br/>
      </w:r>
      <w:r w:rsidRPr="00533A6E">
        <w:rPr>
          <w:rFonts w:ascii="Cambria" w:hAnsi="Cambria"/>
        </w:rPr>
        <w:t>a prihlásením pomocou občianskeho preukazu s elektronickým čipom a bezpečnostným osobným kódom (</w:t>
      </w:r>
      <w:proofErr w:type="spellStart"/>
      <w:r w:rsidRPr="00533A6E">
        <w:rPr>
          <w:rFonts w:ascii="Cambria" w:hAnsi="Cambria"/>
        </w:rPr>
        <w:t>eID</w:t>
      </w:r>
      <w:proofErr w:type="spellEnd"/>
      <w:r w:rsidRPr="00533A6E">
        <w:rPr>
          <w:rFonts w:ascii="Cambria" w:hAnsi="Cambria"/>
        </w:rPr>
        <w:t>).</w:t>
      </w:r>
    </w:p>
    <w:p w14:paraId="4A269731" w14:textId="58C73A87" w:rsidR="00D64850" w:rsidRPr="00533A6E" w:rsidRDefault="00D64850" w:rsidP="007817B7">
      <w:pPr>
        <w:pStyle w:val="Heading4"/>
        <w:rPr>
          <w:rFonts w:ascii="Cambria" w:hAnsi="Cambria"/>
        </w:rPr>
      </w:pPr>
      <w:r w:rsidRPr="00533A6E">
        <w:rPr>
          <w:rFonts w:ascii="Cambria" w:hAnsi="Cambria"/>
        </w:rPr>
        <w:t xml:space="preserve">Predkladanie ponúk je umožnené iba autentifikovaným uchádzačom. Autentifikáciu je možné </w:t>
      </w:r>
      <w:r w:rsidR="00BC0CB4" w:rsidRPr="00533A6E">
        <w:rPr>
          <w:rFonts w:ascii="Cambria" w:hAnsi="Cambria"/>
        </w:rPr>
        <w:t xml:space="preserve">vykonať </w:t>
      </w:r>
      <w:r w:rsidRPr="00533A6E">
        <w:rPr>
          <w:rFonts w:ascii="Cambria" w:hAnsi="Cambria"/>
        </w:rPr>
        <w:t xml:space="preserve">nasledovnými spôsobmi: </w:t>
      </w:r>
    </w:p>
    <w:p w14:paraId="458303F3" w14:textId="6E1D2156" w:rsidR="00D64850" w:rsidRPr="00533A6E" w:rsidRDefault="00D64850" w:rsidP="00FB3FDF">
      <w:pPr>
        <w:pStyle w:val="Heading6"/>
        <w:rPr>
          <w:rFonts w:cs="Arial"/>
          <w:color w:val="000000"/>
          <w:szCs w:val="20"/>
        </w:rPr>
      </w:pPr>
      <w:r w:rsidRPr="00533A6E">
        <w:t>v systéme JOSEPHINE registráciou a prihlásením pomocou občianskeho preukazu s elektronickým čipom a bezpečnostným osobným kódom (</w:t>
      </w:r>
      <w:proofErr w:type="spellStart"/>
      <w:r w:rsidRPr="00533A6E">
        <w:t>eID</w:t>
      </w:r>
      <w:proofErr w:type="spellEnd"/>
      <w:r w:rsidRPr="00533A6E">
        <w:t xml:space="preserve">). V systéme je </w:t>
      </w:r>
      <w:r w:rsidRPr="00533A6E">
        <w:rPr>
          <w:rFonts w:cs="Arial"/>
          <w:color w:val="000000"/>
          <w:szCs w:val="20"/>
        </w:rPr>
        <w:t xml:space="preserve">autentifikovaná spoločnosť, ktorú pomocou </w:t>
      </w:r>
      <w:proofErr w:type="spellStart"/>
      <w:r w:rsidRPr="00533A6E">
        <w:rPr>
          <w:rFonts w:cs="Arial"/>
          <w:color w:val="000000"/>
          <w:szCs w:val="20"/>
        </w:rPr>
        <w:t>eID</w:t>
      </w:r>
      <w:proofErr w:type="spellEnd"/>
      <w:r w:rsidRPr="00533A6E">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533A6E" w:rsidRDefault="00D64850" w:rsidP="00FB3FDF">
      <w:pPr>
        <w:pStyle w:val="Heading6"/>
      </w:pPr>
      <w:r w:rsidRPr="00533A6E">
        <w:t xml:space="preserve">nahraním kvalifikovaného elektronického podpisu (napríklad podpisu </w:t>
      </w:r>
      <w:proofErr w:type="spellStart"/>
      <w:r w:rsidRPr="00533A6E">
        <w:t>eID</w:t>
      </w:r>
      <w:proofErr w:type="spellEnd"/>
      <w:r w:rsidRPr="00533A6E">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533A6E" w:rsidRDefault="00D64850" w:rsidP="00FB3FDF">
      <w:pPr>
        <w:pStyle w:val="Heading6"/>
      </w:pPr>
      <w:r w:rsidRPr="00533A6E">
        <w:t xml:space="preserve">vložením </w:t>
      </w:r>
      <w:r w:rsidR="00BC0CB4" w:rsidRPr="00533A6E">
        <w:t>plnomocenstva</w:t>
      </w:r>
      <w:r w:rsidRPr="00533A6E">
        <w:t xml:space="preserve"> na kartu užívateľa po registrácii, ktor</w:t>
      </w:r>
      <w:r w:rsidR="00BC0CB4" w:rsidRPr="00533A6E">
        <w:t>é</w:t>
      </w:r>
      <w:r w:rsidRPr="00533A6E">
        <w:t xml:space="preserve"> je podpísan</w:t>
      </w:r>
      <w:r w:rsidR="00BC0CB4" w:rsidRPr="00533A6E">
        <w:t>é</w:t>
      </w:r>
      <w:r w:rsidRPr="00533A6E">
        <w:t xml:space="preserve"> elektronickým podpisom štatutára aj splnomocnenou osobou, alebo prešl</w:t>
      </w:r>
      <w:r w:rsidR="00BC0CB4" w:rsidRPr="00533A6E">
        <w:t>o</w:t>
      </w:r>
      <w:r w:rsidRPr="00533A6E">
        <w:t xml:space="preserve"> zaručenou konverziou. Autentifikáciu vykoná poskytovateľ systému JOSEPHINE a to v pracovné dni v čase 8.00 – 16.00 hod.  </w:t>
      </w:r>
    </w:p>
    <w:p w14:paraId="30344349" w14:textId="34F9CAC9" w:rsidR="00D64850" w:rsidRPr="00533A6E" w:rsidRDefault="00D64850" w:rsidP="00FB3FDF">
      <w:pPr>
        <w:pStyle w:val="Heading6"/>
      </w:pPr>
      <w:r w:rsidRPr="00533A6E">
        <w:t xml:space="preserve">počkaním na autentifikačný kód, ktorý bude poslaný na adresu sídla </w:t>
      </w:r>
      <w:r w:rsidR="00BC0CB4" w:rsidRPr="00533A6E">
        <w:t xml:space="preserve">uchádzača </w:t>
      </w:r>
      <w:r w:rsidRPr="00533A6E">
        <w:t>do rúk štatutára uchádzača v list</w:t>
      </w:r>
      <w:r w:rsidR="00BC0CB4" w:rsidRPr="00533A6E">
        <w:t>innej</w:t>
      </w:r>
      <w:r w:rsidRPr="00533A6E">
        <w:t xml:space="preserve"> podobe formou doporučenej pošt</w:t>
      </w:r>
      <w:r w:rsidR="00BC0CB4" w:rsidRPr="00533A6E">
        <w:t>ovej zásielky</w:t>
      </w:r>
      <w:r w:rsidRPr="00533A6E">
        <w:t>. Lehota na tento úkon sú obvykle 3 pracovné dni a je potrebné s touto lehotou počítať pri vkladaní ponuky.</w:t>
      </w:r>
    </w:p>
    <w:p w14:paraId="600605C9" w14:textId="77777777" w:rsidR="00D64850" w:rsidRPr="00533A6E" w:rsidRDefault="00D64850" w:rsidP="007817B7">
      <w:pPr>
        <w:pStyle w:val="Heading4"/>
        <w:rPr>
          <w:rFonts w:ascii="Cambria" w:hAnsi="Cambria"/>
        </w:rPr>
      </w:pPr>
      <w:r w:rsidRPr="00533A6E">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45A152CC" w:rsidR="00835EA6" w:rsidRPr="00533A6E" w:rsidRDefault="00D64850" w:rsidP="00347297">
      <w:pPr>
        <w:pStyle w:val="Heading4"/>
        <w:rPr>
          <w:rFonts w:ascii="Cambria" w:hAnsi="Cambria"/>
        </w:rPr>
      </w:pPr>
      <w:bookmarkStart w:id="223" w:name="_Hlk14249881"/>
      <w:r w:rsidRPr="00533A6E">
        <w:rPr>
          <w:rFonts w:ascii="Cambria" w:hAnsi="Cambria"/>
        </w:rPr>
        <w:t xml:space="preserve">Požiadavka </w:t>
      </w:r>
      <w:r w:rsidR="003716D2" w:rsidRPr="00533A6E">
        <w:rPr>
          <w:rFonts w:ascii="Cambria" w:hAnsi="Cambria"/>
        </w:rPr>
        <w:t>V</w:t>
      </w:r>
      <w:r w:rsidRPr="00533A6E">
        <w:rPr>
          <w:rFonts w:ascii="Cambria" w:hAnsi="Cambria"/>
        </w:rPr>
        <w:t xml:space="preserve">erejného obstarávateľa na doklady, dokumenty a ďalšie písomnosti, ktoré musia byť predložené v ponuke je uvedená v bode </w:t>
      </w:r>
      <w:r w:rsidR="00473CD7" w:rsidRPr="00533A6E">
        <w:rPr>
          <w:rFonts w:ascii="Cambria" w:hAnsi="Cambria"/>
        </w:rPr>
        <w:fldChar w:fldCharType="begin"/>
      </w:r>
      <w:r w:rsidR="00473CD7" w:rsidRPr="00533A6E">
        <w:rPr>
          <w:rFonts w:ascii="Cambria" w:hAnsi="Cambria"/>
        </w:rPr>
        <w:instrText xml:space="preserve"> REF _Ref4422946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w:t>
      </w:r>
      <w:r w:rsidR="00473CD7" w:rsidRPr="00533A6E">
        <w:rPr>
          <w:rFonts w:ascii="Cambria" w:hAnsi="Cambria"/>
        </w:rPr>
        <w:fldChar w:fldCharType="end"/>
      </w:r>
      <w:r w:rsidRPr="00533A6E">
        <w:rPr>
          <w:rFonts w:ascii="Cambria" w:hAnsi="Cambria"/>
        </w:rPr>
        <w:t xml:space="preserve"> tejto časti súťažných podkladov. </w:t>
      </w:r>
      <w:bookmarkEnd w:id="223"/>
      <w:r w:rsidR="00835EA6" w:rsidRPr="00533A6E">
        <w:rPr>
          <w:rFonts w:ascii="Cambria" w:hAnsi="Cambria"/>
        </w:rPr>
        <w:t xml:space="preserve">Uchádzač pri vkladaní ponuky samostatne vyplní </w:t>
      </w:r>
      <w:proofErr w:type="spellStart"/>
      <w:r w:rsidR="00835EA6" w:rsidRPr="00533A6E">
        <w:rPr>
          <w:rFonts w:ascii="Cambria" w:hAnsi="Cambria"/>
        </w:rPr>
        <w:t>položkový</w:t>
      </w:r>
      <w:proofErr w:type="spellEnd"/>
      <w:r w:rsidR="00835EA6" w:rsidRPr="00533A6E">
        <w:rPr>
          <w:rFonts w:ascii="Cambria" w:hAnsi="Cambria"/>
        </w:rPr>
        <w:t xml:space="preserve"> elektronický formulár, ktorý zodpovedá návrhu na plnenie kritérií uvedenom v súťažných podkladoch. </w:t>
      </w:r>
    </w:p>
    <w:p w14:paraId="6BB17258" w14:textId="5F07DE3A" w:rsidR="00D64850" w:rsidRPr="00533A6E" w:rsidRDefault="00D64850" w:rsidP="00347297">
      <w:pPr>
        <w:pStyle w:val="Heading4"/>
        <w:rPr>
          <w:rFonts w:ascii="Cambria" w:hAnsi="Cambria"/>
        </w:rPr>
      </w:pPr>
      <w:r w:rsidRPr="00533A6E">
        <w:rPr>
          <w:rFonts w:ascii="Cambria" w:hAnsi="Cambria"/>
        </w:rPr>
        <w:t xml:space="preserve">Po úspešnom nahraní ponuky do systému JOSEPHINE je uchádzačovi odoslaný notifikačný informatívny e-mail (a to na emailovú adresu užívateľa uchádzača, ktorý ponuku nahral). </w:t>
      </w:r>
      <w:r w:rsidR="00545110" w:rsidRPr="00533A6E">
        <w:rPr>
          <w:rFonts w:ascii="Cambria" w:hAnsi="Cambria"/>
        </w:rPr>
        <w:t>Ponuka uchádzača predložená po uplynutí lehoty na predkladanie ponúk sa neotvorí.</w:t>
      </w:r>
    </w:p>
    <w:p w14:paraId="22D9AD70" w14:textId="6F9CB916" w:rsidR="008D1C77" w:rsidRPr="00533A6E" w:rsidRDefault="00D64850" w:rsidP="007817B7">
      <w:pPr>
        <w:pStyle w:val="Heading4"/>
        <w:rPr>
          <w:rFonts w:ascii="Cambria" w:hAnsi="Cambria"/>
        </w:rPr>
      </w:pPr>
      <w:r w:rsidRPr="00533A6E">
        <w:rPr>
          <w:rFonts w:ascii="Cambria" w:hAnsi="Cambria"/>
        </w:rPr>
        <w:t>Ak ponuka obsahuje dôverné informácie, uchádzač ich v ponuke viditeľne označí. V prípade, ak uchádzač vyslovene neoznačí časti svojej ponuky ako dôverné</w:t>
      </w:r>
      <w:r w:rsidR="007615E6" w:rsidRPr="00533A6E">
        <w:rPr>
          <w:rFonts w:ascii="Cambria" w:hAnsi="Cambria"/>
        </w:rPr>
        <w:t>,</w:t>
      </w:r>
      <w:r w:rsidR="00793365" w:rsidRPr="00533A6E">
        <w:rPr>
          <w:rFonts w:ascii="Cambria" w:hAnsi="Cambria"/>
        </w:rPr>
        <w:t xml:space="preserve"> </w:t>
      </w:r>
      <w:r w:rsidR="003716D2" w:rsidRPr="00533A6E">
        <w:rPr>
          <w:rFonts w:ascii="Cambria" w:hAnsi="Cambria"/>
        </w:rPr>
        <w:t>V</w:t>
      </w:r>
      <w:r w:rsidRPr="00533A6E">
        <w:rPr>
          <w:rFonts w:ascii="Cambria" w:hAnsi="Cambria"/>
        </w:rPr>
        <w:t>erejný obstarávateľ je oprávnený zverejniť celú ponuku uchádzača.</w:t>
      </w:r>
      <w:bookmarkEnd w:id="221"/>
    </w:p>
    <w:p w14:paraId="615B6045" w14:textId="21421FAA" w:rsidR="00AA405E" w:rsidRPr="00533A6E" w:rsidRDefault="00AA405E" w:rsidP="007817B7">
      <w:pPr>
        <w:pStyle w:val="Heading4"/>
        <w:rPr>
          <w:rFonts w:ascii="Cambria" w:hAnsi="Cambria"/>
        </w:rPr>
      </w:pPr>
      <w:r w:rsidRPr="00533A6E">
        <w:rPr>
          <w:rFonts w:ascii="Cambria" w:hAnsi="Cambria"/>
        </w:rPr>
        <w:lastRenderedPageBreak/>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533A6E">
        <w:rPr>
          <w:rFonts w:ascii="Cambria" w:hAnsi="Cambria"/>
          <w:b/>
        </w:rPr>
        <w:t>ZoOÚ</w:t>
      </w:r>
      <w:proofErr w:type="spellEnd"/>
      <w:r w:rsidRPr="00533A6E">
        <w:rPr>
          <w:rFonts w:ascii="Cambria" w:hAnsi="Cambria"/>
        </w:rPr>
        <w:t xml:space="preserve">“), je zodpovedný za to, a predložením svojej ponuky potvrdzuje, že v rozsahu, v akom to predpisuje </w:t>
      </w:r>
      <w:proofErr w:type="spellStart"/>
      <w:r w:rsidRPr="00533A6E">
        <w:rPr>
          <w:rFonts w:ascii="Cambria" w:hAnsi="Cambria"/>
        </w:rPr>
        <w:t>ZoOÚ</w:t>
      </w:r>
      <w:proofErr w:type="spellEnd"/>
      <w:r w:rsidRPr="00533A6E">
        <w:rPr>
          <w:rFonts w:ascii="Cambria" w:hAnsi="Cambria"/>
        </w:rPr>
        <w:t xml:space="preserve"> si od všetkých dotknutých osôb, ktorých osobné údaje sú obsiahnuté v jeho ponuke, zabezpečil všetky potrebné súhlasy so spracovaním osobných údajov za účelom </w:t>
      </w:r>
      <w:r w:rsidR="00BC0CB4" w:rsidRPr="00533A6E">
        <w:rPr>
          <w:rFonts w:ascii="Cambria" w:hAnsi="Cambria"/>
        </w:rPr>
        <w:t xml:space="preserve">predloženia </w:t>
      </w:r>
      <w:r w:rsidRPr="00533A6E">
        <w:rPr>
          <w:rFonts w:ascii="Cambria" w:hAnsi="Cambria"/>
        </w:rPr>
        <w:t>jeho ponuky a poučil všetky dotknuté osoby o spôsobe a rozsahu spracovania ich osobných údajov na účel p</w:t>
      </w:r>
      <w:r w:rsidR="00BC0CB4" w:rsidRPr="00533A6E">
        <w:rPr>
          <w:rFonts w:ascii="Cambria" w:hAnsi="Cambria"/>
        </w:rPr>
        <w:t>redloženia</w:t>
      </w:r>
      <w:r w:rsidRPr="00533A6E">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533A6E">
        <w:rPr>
          <w:rFonts w:ascii="Cambria" w:hAnsi="Cambria"/>
        </w:rPr>
        <w:t>V</w:t>
      </w:r>
      <w:r w:rsidRPr="00533A6E">
        <w:rPr>
          <w:rFonts w:ascii="Cambria" w:hAnsi="Cambria"/>
        </w:rPr>
        <w:t>erejný obstarávat</w:t>
      </w:r>
      <w:r w:rsidR="00B975A3" w:rsidRPr="00533A6E">
        <w:rPr>
          <w:rFonts w:ascii="Cambria" w:hAnsi="Cambria"/>
        </w:rPr>
        <w:t>eľ.</w:t>
      </w:r>
    </w:p>
    <w:p w14:paraId="32D61F14" w14:textId="6F356234" w:rsidR="00C2485B" w:rsidRPr="00533A6E" w:rsidRDefault="00C2485B" w:rsidP="00E4125D">
      <w:pPr>
        <w:pStyle w:val="Heading3"/>
      </w:pPr>
      <w:bookmarkStart w:id="224" w:name="_Toc522635421"/>
      <w:bookmarkStart w:id="225" w:name="_Toc525293235"/>
      <w:bookmarkStart w:id="226" w:name="_Toc522635422"/>
      <w:bookmarkStart w:id="227" w:name="_Toc525293236"/>
      <w:bookmarkStart w:id="228" w:name="_Toc522635423"/>
      <w:bookmarkStart w:id="229" w:name="_Toc525293237"/>
      <w:bookmarkStart w:id="230" w:name="_Toc522635424"/>
      <w:bookmarkStart w:id="231" w:name="_Toc525293238"/>
      <w:bookmarkStart w:id="232" w:name="_Toc522635425"/>
      <w:bookmarkStart w:id="233" w:name="_Toc525293239"/>
      <w:bookmarkStart w:id="234" w:name="_Toc522635426"/>
      <w:bookmarkStart w:id="235" w:name="_Toc525293240"/>
      <w:bookmarkStart w:id="236" w:name="_Toc522635427"/>
      <w:bookmarkStart w:id="237" w:name="_Toc525293241"/>
      <w:bookmarkStart w:id="238" w:name="_Toc444084956"/>
      <w:bookmarkStart w:id="239" w:name="_Toc4416627"/>
      <w:bookmarkStart w:id="240" w:name="_Toc4416921"/>
      <w:bookmarkStart w:id="241" w:name="_Toc4416970"/>
      <w:bookmarkStart w:id="242" w:name="_Ref4422424"/>
      <w:bookmarkStart w:id="243" w:name="_Ref4422770"/>
      <w:bookmarkStart w:id="244" w:name="_Toc74145776"/>
      <w:bookmarkEnd w:id="222"/>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533A6E">
        <w:t>Miesto a lehota na predkladanie ponúk</w:t>
      </w:r>
      <w:bookmarkEnd w:id="238"/>
      <w:bookmarkEnd w:id="239"/>
      <w:bookmarkEnd w:id="240"/>
      <w:bookmarkEnd w:id="241"/>
      <w:bookmarkEnd w:id="242"/>
      <w:bookmarkEnd w:id="243"/>
      <w:bookmarkEnd w:id="244"/>
    </w:p>
    <w:p w14:paraId="0EB4F462" w14:textId="5BE7E454" w:rsidR="00133B55" w:rsidRPr="00533A6E" w:rsidRDefault="00133B55" w:rsidP="007817B7">
      <w:pPr>
        <w:pStyle w:val="Heading4"/>
        <w:rPr>
          <w:rFonts w:ascii="Cambria" w:hAnsi="Cambria"/>
        </w:rPr>
      </w:pPr>
      <w:bookmarkStart w:id="245" w:name="_Ref528145558"/>
      <w:bookmarkStart w:id="246" w:name="_Hlk534372908"/>
      <w:bookmarkStart w:id="247" w:name="_Hlk522551343"/>
      <w:r w:rsidRPr="00533A6E">
        <w:rPr>
          <w:rFonts w:ascii="Cambria" w:hAnsi="Cambria"/>
        </w:rPr>
        <w:t xml:space="preserve">Ak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xml:space="preserve"> tejto časti súťažných podkladov uvedené, že doklady, dokumenty, iné písomnosti je uchádzač povinný doručiť na adresu: </w:t>
      </w:r>
      <w:r w:rsidR="00A32D6A" w:rsidRPr="00533A6E">
        <w:rPr>
          <w:rFonts w:ascii="Cambria" w:hAnsi="Cambria"/>
        </w:rPr>
        <w:t>Tatra Tender s.r.o. Krčméryho 16, 811 04 Bratislava, Slovenská republika</w:t>
      </w:r>
      <w:r w:rsidRPr="00533A6E">
        <w:rPr>
          <w:rFonts w:ascii="Cambria" w:hAnsi="Cambria"/>
        </w:rPr>
        <w:t>, tieto musia byť vložené do samostatného uzatvoreného obalu.</w:t>
      </w:r>
      <w:bookmarkEnd w:id="245"/>
      <w:r w:rsidRPr="00533A6E">
        <w:rPr>
          <w:rFonts w:ascii="Cambria" w:hAnsi="Cambria"/>
        </w:rPr>
        <w:t xml:space="preserve"> </w:t>
      </w:r>
    </w:p>
    <w:p w14:paraId="4F0FFBEA" w14:textId="3BCA15ED" w:rsidR="00133B55" w:rsidRPr="00533A6E" w:rsidRDefault="00133B55" w:rsidP="007817B7">
      <w:pPr>
        <w:pStyle w:val="Heading4"/>
        <w:rPr>
          <w:rFonts w:ascii="Cambria" w:hAnsi="Cambria"/>
        </w:rPr>
      </w:pPr>
      <w:r w:rsidRPr="00533A6E">
        <w:rPr>
          <w:rFonts w:ascii="Cambria" w:hAnsi="Cambria"/>
        </w:rPr>
        <w:t xml:space="preserve">Obal časti ponuky </w:t>
      </w:r>
      <w:r w:rsidR="007615E6" w:rsidRPr="00533A6E">
        <w:rPr>
          <w:rFonts w:ascii="Cambria" w:hAnsi="Cambria"/>
        </w:rPr>
        <w:t xml:space="preserve">predkladanej podľa bodu 21.1 vyššie, </w:t>
      </w:r>
      <w:r w:rsidRPr="00533A6E">
        <w:rPr>
          <w:rFonts w:ascii="Cambria" w:hAnsi="Cambria"/>
        </w:rPr>
        <w:t xml:space="preserve">musí obsahovať nasledovné údaje:  </w:t>
      </w:r>
    </w:p>
    <w:p w14:paraId="33400F35" w14:textId="4F3E1799" w:rsidR="00133B55" w:rsidRPr="00533A6E" w:rsidRDefault="00133B55" w:rsidP="00FB3FDF">
      <w:pPr>
        <w:pStyle w:val="Heading6"/>
      </w:pPr>
      <w:bookmarkStart w:id="248" w:name="_Ref6402090"/>
      <w:r w:rsidRPr="00533A6E">
        <w:t xml:space="preserve">adresu: </w:t>
      </w:r>
      <w:r w:rsidR="00A32D6A" w:rsidRPr="00533A6E">
        <w:t>Tatra Tender s.r.o. Krčméryho 16, 811 04 Bratislava, Slovenská republika</w:t>
      </w:r>
      <w:r w:rsidRPr="00533A6E">
        <w:t>,</w:t>
      </w:r>
      <w:bookmarkEnd w:id="248"/>
    </w:p>
    <w:p w14:paraId="3B943DDE" w14:textId="77777777" w:rsidR="00133B55" w:rsidRPr="00533A6E" w:rsidRDefault="00133B55" w:rsidP="00FB3FDF">
      <w:pPr>
        <w:pStyle w:val="Heading6"/>
      </w:pPr>
      <w:r w:rsidRPr="00533A6E">
        <w:t>adresu uchádzača (názov alebo obchodné meno a adresu sídla alebo miesta podnikania),</w:t>
      </w:r>
    </w:p>
    <w:p w14:paraId="411650C7" w14:textId="028DCF46" w:rsidR="00133B55" w:rsidRPr="00533A6E" w:rsidRDefault="00133B55" w:rsidP="00FB3FDF">
      <w:pPr>
        <w:pStyle w:val="Heading6"/>
      </w:pPr>
      <w:r w:rsidRPr="00533A6E">
        <w:rPr>
          <w:rFonts w:cs="Arial"/>
          <w:color w:val="000000"/>
          <w:szCs w:val="20"/>
        </w:rPr>
        <w:t>označenie</w:t>
      </w:r>
      <w:r w:rsidRPr="00533A6E">
        <w:t xml:space="preserve"> „Verejná súťaž – </w:t>
      </w:r>
      <w:r w:rsidR="001A249A" w:rsidRPr="00533A6E">
        <w:t xml:space="preserve">Zvýšenie prevádzkovej efektívnosti energetického hospodárstva Psychiatrickej nemocnice </w:t>
      </w:r>
      <w:proofErr w:type="spellStart"/>
      <w:r w:rsidR="001A249A" w:rsidRPr="00533A6E">
        <w:t>Philippa</w:t>
      </w:r>
      <w:proofErr w:type="spellEnd"/>
      <w:r w:rsidR="001A249A" w:rsidRPr="00533A6E">
        <w:t xml:space="preserve"> </w:t>
      </w:r>
      <w:proofErr w:type="spellStart"/>
      <w:r w:rsidR="001A249A" w:rsidRPr="00533A6E">
        <w:t>Pinela</w:t>
      </w:r>
      <w:proofErr w:type="spellEnd"/>
      <w:r w:rsidR="001A249A" w:rsidRPr="00533A6E">
        <w:t xml:space="preserve"> </w:t>
      </w:r>
      <w:r w:rsidRPr="00533A6E">
        <w:t>“.</w:t>
      </w:r>
    </w:p>
    <w:p w14:paraId="1025C80D" w14:textId="30A9B6A0" w:rsidR="00133B55" w:rsidRPr="00533A6E" w:rsidRDefault="00133B55" w:rsidP="007817B7">
      <w:pPr>
        <w:pStyle w:val="Heading4"/>
        <w:rPr>
          <w:rFonts w:ascii="Cambria" w:hAnsi="Cambria"/>
        </w:rPr>
      </w:pPr>
      <w:bookmarkStart w:id="249" w:name="_Ref4423000"/>
      <w:r w:rsidRPr="00533A6E">
        <w:rPr>
          <w:rFonts w:ascii="Cambria" w:hAnsi="Cambria"/>
        </w:rPr>
        <w:t xml:space="preserve">Lehota na predkladanie ponúk uplynie: </w:t>
      </w:r>
      <w:del w:id="250" w:author="Tomas Uricek" w:date="2021-11-02T10:30:00Z">
        <w:r w:rsidR="00AA3E74" w:rsidDel="00FF16DC">
          <w:rPr>
            <w:rFonts w:ascii="Cambria" w:hAnsi="Cambria"/>
            <w:b/>
            <w:bCs/>
          </w:rPr>
          <w:delText>03.11.2021</w:delText>
        </w:r>
      </w:del>
      <w:ins w:id="251" w:author="Tomas Uricek" w:date="2021-11-02T10:30:00Z">
        <w:r w:rsidR="00FF16DC">
          <w:rPr>
            <w:rFonts w:ascii="Cambria" w:hAnsi="Cambria"/>
            <w:b/>
            <w:bCs/>
          </w:rPr>
          <w:t>08.11.2021</w:t>
        </w:r>
      </w:ins>
      <w:r w:rsidR="00E4125D" w:rsidRPr="00AA3E74">
        <w:rPr>
          <w:rFonts w:ascii="Cambria" w:hAnsi="Cambria"/>
        </w:rPr>
        <w:t xml:space="preserve"> </w:t>
      </w:r>
      <w:r w:rsidRPr="00AA3E74">
        <w:rPr>
          <w:rFonts w:ascii="Cambria" w:hAnsi="Cambria"/>
          <w:b/>
          <w:bCs/>
        </w:rPr>
        <w:t>o</w:t>
      </w:r>
      <w:r w:rsidR="007464FD" w:rsidRPr="00AA3E74">
        <w:rPr>
          <w:rFonts w:ascii="Cambria" w:hAnsi="Cambria"/>
          <w:b/>
          <w:bCs/>
        </w:rPr>
        <w:t> </w:t>
      </w:r>
      <w:del w:id="252" w:author="Tomas Uricek" w:date="2021-11-02T10:30:00Z">
        <w:r w:rsidR="00334A40" w:rsidRPr="00AA3E74" w:rsidDel="00FF16DC">
          <w:rPr>
            <w:rFonts w:ascii="Cambria" w:hAnsi="Cambria"/>
            <w:b/>
            <w:bCs/>
          </w:rPr>
          <w:delText>23</w:delText>
        </w:r>
        <w:r w:rsidR="007464FD" w:rsidRPr="00AA3E74" w:rsidDel="00FF16DC">
          <w:rPr>
            <w:rFonts w:ascii="Cambria" w:hAnsi="Cambria"/>
            <w:b/>
            <w:bCs/>
          </w:rPr>
          <w:delText>:</w:delText>
        </w:r>
        <w:r w:rsidR="00334A40" w:rsidRPr="00AA3E74" w:rsidDel="00FF16DC">
          <w:rPr>
            <w:rFonts w:ascii="Cambria" w:hAnsi="Cambria"/>
            <w:b/>
            <w:bCs/>
          </w:rPr>
          <w:delText>59</w:delText>
        </w:r>
      </w:del>
      <w:ins w:id="253" w:author="Tomas Uricek" w:date="2021-11-02T10:30:00Z">
        <w:r w:rsidR="00FF16DC">
          <w:rPr>
            <w:rFonts w:ascii="Cambria" w:hAnsi="Cambria"/>
            <w:b/>
            <w:bCs/>
          </w:rPr>
          <w:t>10:00</w:t>
        </w:r>
      </w:ins>
      <w:r w:rsidR="007464FD" w:rsidRPr="00AA3E74">
        <w:rPr>
          <w:rFonts w:ascii="Cambria" w:hAnsi="Cambria"/>
        </w:rPr>
        <w:t xml:space="preserve"> </w:t>
      </w:r>
      <w:r w:rsidR="00B96C0F" w:rsidRPr="00533A6E">
        <w:rPr>
          <w:rFonts w:ascii="Cambria" w:hAnsi="Cambria"/>
        </w:rPr>
        <w:t>h</w:t>
      </w:r>
      <w:r w:rsidRPr="00533A6E">
        <w:rPr>
          <w:rFonts w:ascii="Cambria" w:hAnsi="Cambria"/>
        </w:rPr>
        <w:t>od. miestneho času.</w:t>
      </w:r>
      <w:bookmarkEnd w:id="249"/>
    </w:p>
    <w:p w14:paraId="14784177" w14:textId="3552322F" w:rsidR="00133B55" w:rsidRPr="00533A6E" w:rsidRDefault="00BC0CB4" w:rsidP="007817B7">
      <w:pPr>
        <w:pStyle w:val="Heading4"/>
        <w:rPr>
          <w:rFonts w:ascii="Cambria" w:hAnsi="Cambria"/>
        </w:rPr>
      </w:pPr>
      <w:r w:rsidRPr="00533A6E">
        <w:rPr>
          <w:rFonts w:ascii="Cambria" w:hAnsi="Cambria"/>
        </w:rPr>
        <w:t xml:space="preserve">Časť ponuky predkladaná podľa bodu </w:t>
      </w:r>
      <w:r w:rsidRPr="00533A6E">
        <w:rPr>
          <w:rFonts w:ascii="Cambria" w:hAnsi="Cambria"/>
        </w:rPr>
        <w:fldChar w:fldCharType="begin"/>
      </w:r>
      <w:r w:rsidRPr="00533A6E">
        <w:rPr>
          <w:rFonts w:ascii="Cambria" w:hAnsi="Cambria"/>
        </w:rPr>
        <w:instrText xml:space="preserve"> REF _Ref528145558 \r \h </w:instrText>
      </w:r>
      <w:r w:rsidR="006D75A2"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21.1</w:t>
      </w:r>
      <w:r w:rsidRPr="00533A6E">
        <w:rPr>
          <w:rFonts w:ascii="Cambria" w:hAnsi="Cambria"/>
        </w:rPr>
        <w:fldChar w:fldCharType="end"/>
      </w:r>
      <w:r w:rsidRPr="00533A6E">
        <w:rPr>
          <w:rFonts w:ascii="Cambria" w:hAnsi="Cambria"/>
        </w:rPr>
        <w:t xml:space="preserve"> tejto časti súťažných podkladov doručená po uplynutí lehoty na predkladanie ponúk sa vráti uchádzačom neotvorená</w:t>
      </w:r>
      <w:r w:rsidR="00133B55" w:rsidRPr="00533A6E">
        <w:rPr>
          <w:rFonts w:ascii="Cambria" w:hAnsi="Cambria"/>
        </w:rPr>
        <w:t xml:space="preserve">. </w:t>
      </w:r>
    </w:p>
    <w:p w14:paraId="1B75DFD5" w14:textId="24A0454F" w:rsidR="008D1C77" w:rsidRPr="00533A6E" w:rsidRDefault="00133B55" w:rsidP="007817B7">
      <w:pPr>
        <w:pStyle w:val="Heading4"/>
        <w:rPr>
          <w:rFonts w:ascii="Cambria" w:hAnsi="Cambria"/>
        </w:rPr>
      </w:pPr>
      <w:r w:rsidRPr="00533A6E">
        <w:rPr>
          <w:rFonts w:ascii="Cambria" w:hAnsi="Cambria"/>
        </w:rPr>
        <w:t>Prípadné predĺženie lehoty na predkladanie ponúk bude uchádzačom dostatočne vopred oznámené formou elektronickej komunikácie v systéme JOSEPHINE.</w:t>
      </w:r>
      <w:bookmarkEnd w:id="246"/>
    </w:p>
    <w:p w14:paraId="54E73017" w14:textId="0DFA4EDA" w:rsidR="00E4125D" w:rsidRPr="00533A6E" w:rsidRDefault="00E4125D" w:rsidP="00E4125D">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74145777"/>
      <w:bookmarkStart w:id="261" w:name="_Hlk522551351"/>
      <w:bookmarkEnd w:id="247"/>
      <w:bookmarkEnd w:id="254"/>
      <w:bookmarkEnd w:id="255"/>
      <w:bookmarkEnd w:id="256"/>
      <w:bookmarkEnd w:id="257"/>
      <w:bookmarkEnd w:id="258"/>
      <w:bookmarkEnd w:id="259"/>
      <w:r w:rsidRPr="00533A6E">
        <w:t>Stiahnutie / vymazanie pôvodnej ponuky a predloženie novej ponuky</w:t>
      </w:r>
      <w:bookmarkEnd w:id="260"/>
      <w:r w:rsidRPr="00533A6E">
        <w:t xml:space="preserve"> </w:t>
      </w:r>
    </w:p>
    <w:p w14:paraId="2B201F99" w14:textId="495A851A" w:rsidR="007D783D" w:rsidRPr="00533A6E" w:rsidRDefault="007D783D" w:rsidP="007817B7">
      <w:pPr>
        <w:pStyle w:val="Heading4"/>
        <w:rPr>
          <w:rFonts w:ascii="Cambria" w:hAnsi="Cambria"/>
        </w:rPr>
      </w:pPr>
      <w:r w:rsidRPr="00533A6E">
        <w:rPr>
          <w:rFonts w:ascii="Cambria" w:hAnsi="Cambria"/>
        </w:rPr>
        <w:t xml:space="preserve">Uchádzač môže predloženú ponuku stiahnuť, resp. vymazať prostredníctvom funkcionality webovej aplikácie JOSEPHINE do uplynutia lehoty na predkladanie ponúk podľa bodu </w:t>
      </w:r>
      <w:r w:rsidRPr="00533A6E">
        <w:rPr>
          <w:rFonts w:ascii="Cambria" w:hAnsi="Cambria"/>
        </w:rPr>
        <w:fldChar w:fldCharType="begin"/>
      </w:r>
      <w:r w:rsidRPr="00533A6E">
        <w:rPr>
          <w:rFonts w:ascii="Cambria" w:hAnsi="Cambria"/>
        </w:rPr>
        <w:instrText xml:space="preserve"> REF _Ref4423000 \n \h </w:instrText>
      </w:r>
      <w:r w:rsidR="00D46D28"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21.3</w:t>
      </w:r>
      <w:r w:rsidRPr="00533A6E">
        <w:rPr>
          <w:rFonts w:ascii="Cambria" w:hAnsi="Cambria"/>
        </w:rPr>
        <w:fldChar w:fldCharType="end"/>
      </w:r>
      <w:r w:rsidRPr="00533A6E">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533A6E">
        <w:rPr>
          <w:rFonts w:ascii="Cambria" w:hAnsi="Cambria"/>
        </w:rPr>
        <w:fldChar w:fldCharType="begin"/>
      </w:r>
      <w:r w:rsidR="00E4585F" w:rsidRPr="00533A6E">
        <w:rPr>
          <w:rFonts w:ascii="Cambria" w:hAnsi="Cambria"/>
        </w:rPr>
        <w:instrText xml:space="preserve"> REF _Ref534358796 \n \h </w:instrText>
      </w:r>
      <w:r w:rsidR="00D46D28" w:rsidRPr="00533A6E">
        <w:rPr>
          <w:rFonts w:ascii="Cambria" w:hAnsi="Cambria"/>
        </w:rPr>
        <w:instrText xml:space="preserve"> \* MERGEFORMAT </w:instrText>
      </w:r>
      <w:r w:rsidR="00E4585F" w:rsidRPr="00533A6E">
        <w:rPr>
          <w:rFonts w:ascii="Cambria" w:hAnsi="Cambria"/>
        </w:rPr>
      </w:r>
      <w:r w:rsidR="00E4585F" w:rsidRPr="00533A6E">
        <w:rPr>
          <w:rFonts w:ascii="Cambria" w:hAnsi="Cambria"/>
        </w:rPr>
        <w:fldChar w:fldCharType="separate"/>
      </w:r>
      <w:r w:rsidR="00ED7F4A" w:rsidRPr="00533A6E">
        <w:rPr>
          <w:rFonts w:ascii="Cambria" w:hAnsi="Cambria"/>
        </w:rPr>
        <w:t>8.5</w:t>
      </w:r>
      <w:r w:rsidR="00E4585F" w:rsidRPr="00533A6E">
        <w:rPr>
          <w:rFonts w:ascii="Cambria" w:hAnsi="Cambria"/>
        </w:rPr>
        <w:fldChar w:fldCharType="end"/>
      </w:r>
      <w:r w:rsidR="00E4585F" w:rsidRPr="00533A6E">
        <w:rPr>
          <w:rFonts w:ascii="Cambria" w:hAnsi="Cambria"/>
        </w:rPr>
        <w:t xml:space="preserve"> </w:t>
      </w:r>
      <w:r w:rsidRPr="00533A6E">
        <w:rPr>
          <w:rFonts w:ascii="Cambria" w:hAnsi="Cambria"/>
        </w:rPr>
        <w:t>tejto časti súťažných podkladov, je možné vykonať tak, že uchádzač do uplynutia lehoty na predkladanie ponúk:</w:t>
      </w:r>
    </w:p>
    <w:p w14:paraId="0A68FED0" w14:textId="724FA20D" w:rsidR="007D783D" w:rsidRPr="00533A6E" w:rsidRDefault="007D783D" w:rsidP="00FB3FDF">
      <w:pPr>
        <w:pStyle w:val="Heading6"/>
      </w:pPr>
      <w:r w:rsidRPr="00533A6E">
        <w:t>predloží novú (kompletnú) ponuku prostredníctvom funkcionality webovej aplikácie JOSEPHINE</w:t>
      </w:r>
      <w:r w:rsidR="00E4585F" w:rsidRPr="00533A6E">
        <w:t>;</w:t>
      </w:r>
      <w:r w:rsidRPr="00533A6E">
        <w:t xml:space="preserve"> a</w:t>
      </w:r>
      <w:r w:rsidRPr="00533A6E">
        <w:rPr>
          <w:rFonts w:cs="Arial"/>
        </w:rPr>
        <w:t> </w:t>
      </w:r>
    </w:p>
    <w:p w14:paraId="4699EEF5" w14:textId="12EA5C48" w:rsidR="00454A07" w:rsidRPr="00533A6E" w:rsidRDefault="007D783D" w:rsidP="00FB3FDF">
      <w:pPr>
        <w:pStyle w:val="Heading6"/>
      </w:pPr>
      <w:r w:rsidRPr="00533A6E">
        <w:t xml:space="preserve">doručí novú časť ponuky podľa bodu </w:t>
      </w:r>
      <w:r w:rsidR="00793365" w:rsidRPr="00533A6E">
        <w:t xml:space="preserve">8.5 </w:t>
      </w:r>
      <w:r w:rsidRPr="00533A6E">
        <w:t>tejto časti súťažných podkladov na adresu uvedenú v</w:t>
      </w:r>
      <w:r w:rsidRPr="00533A6E">
        <w:rPr>
          <w:rFonts w:cs="Arial"/>
        </w:rPr>
        <w:t> </w:t>
      </w:r>
      <w:r w:rsidRPr="00533A6E">
        <w:t xml:space="preserve">bode </w:t>
      </w:r>
      <w:r w:rsidR="00793365" w:rsidRPr="00533A6E">
        <w:fldChar w:fldCharType="begin"/>
      </w:r>
      <w:r w:rsidR="00793365" w:rsidRPr="00533A6E">
        <w:instrText xml:space="preserve"> REF _Ref6402090 \r \h </w:instrText>
      </w:r>
      <w:r w:rsidR="00D46D28" w:rsidRPr="00533A6E">
        <w:instrText xml:space="preserve"> \* MERGEFORMAT </w:instrText>
      </w:r>
      <w:r w:rsidR="00793365" w:rsidRPr="00533A6E">
        <w:fldChar w:fldCharType="separate"/>
      </w:r>
      <w:r w:rsidR="00ED7F4A" w:rsidRPr="00533A6E">
        <w:t>21.2a)</w:t>
      </w:r>
      <w:r w:rsidR="00793365" w:rsidRPr="00533A6E">
        <w:fldChar w:fldCharType="end"/>
      </w:r>
      <w:r w:rsidR="00766049" w:rsidRPr="00533A6E">
        <w:t xml:space="preserve"> </w:t>
      </w:r>
      <w:r w:rsidRPr="00533A6E">
        <w:t>tejto časti súťažných podkladov.</w:t>
      </w:r>
    </w:p>
    <w:p w14:paraId="082CE091" w14:textId="4BF09308" w:rsidR="007600E6" w:rsidRPr="00533A6E" w:rsidRDefault="00EF2D37" w:rsidP="007817B7">
      <w:pPr>
        <w:pStyle w:val="Heading2"/>
        <w:rPr>
          <w:rFonts w:ascii="Cambria" w:hAnsi="Cambria"/>
        </w:rPr>
      </w:pPr>
      <w:bookmarkStart w:id="262" w:name="_Toc444084958"/>
      <w:bookmarkStart w:id="263" w:name="_Toc4416500"/>
      <w:bookmarkStart w:id="264" w:name="_Toc4416629"/>
      <w:bookmarkStart w:id="265" w:name="_Toc4416923"/>
      <w:bookmarkStart w:id="266" w:name="_Toc4416972"/>
      <w:bookmarkStart w:id="267" w:name="_Toc74145778"/>
      <w:bookmarkEnd w:id="261"/>
      <w:r w:rsidRPr="00533A6E">
        <w:rPr>
          <w:rFonts w:ascii="Cambria" w:hAnsi="Cambria"/>
        </w:rPr>
        <w:t>Otváranie a vyhodnotenie ponúk</w:t>
      </w:r>
      <w:bookmarkEnd w:id="262"/>
      <w:bookmarkEnd w:id="263"/>
      <w:bookmarkEnd w:id="264"/>
      <w:bookmarkEnd w:id="265"/>
      <w:bookmarkEnd w:id="266"/>
      <w:bookmarkEnd w:id="267"/>
    </w:p>
    <w:p w14:paraId="3CAFBEA5" w14:textId="5943AF65" w:rsidR="00EF2D37" w:rsidRPr="00533A6E" w:rsidRDefault="00EF2D37" w:rsidP="00E4125D">
      <w:pPr>
        <w:pStyle w:val="Heading3"/>
      </w:pPr>
      <w:bookmarkStart w:id="268" w:name="_Toc4416630"/>
      <w:bookmarkStart w:id="269" w:name="_Toc4416924"/>
      <w:bookmarkStart w:id="270" w:name="_Toc4416973"/>
      <w:bookmarkStart w:id="271" w:name="_Toc74145779"/>
      <w:bookmarkStart w:id="272" w:name="_Toc444084959"/>
      <w:r w:rsidRPr="00533A6E">
        <w:t>Otváranie ponúk</w:t>
      </w:r>
      <w:bookmarkEnd w:id="268"/>
      <w:bookmarkEnd w:id="269"/>
      <w:bookmarkEnd w:id="270"/>
      <w:bookmarkEnd w:id="271"/>
      <w:r w:rsidRPr="00533A6E">
        <w:t xml:space="preserve"> </w:t>
      </w:r>
      <w:bookmarkEnd w:id="272"/>
    </w:p>
    <w:p w14:paraId="002EA768" w14:textId="00C38473" w:rsidR="00454A07" w:rsidRPr="00533A6E" w:rsidRDefault="00454A07" w:rsidP="007817B7">
      <w:pPr>
        <w:pStyle w:val="Heading4"/>
        <w:rPr>
          <w:rFonts w:ascii="Cambria" w:hAnsi="Cambria"/>
        </w:rPr>
      </w:pPr>
      <w:r w:rsidRPr="00533A6E">
        <w:rPr>
          <w:rFonts w:ascii="Cambria" w:hAnsi="Cambria"/>
        </w:rPr>
        <w:t>Otváranie ponúk vykoná komisia sprístupnením jej obsahu</w:t>
      </w:r>
      <w:r w:rsidR="006740D2" w:rsidRPr="00533A6E">
        <w:rPr>
          <w:rFonts w:ascii="Cambria" w:hAnsi="Cambria"/>
        </w:rPr>
        <w:t xml:space="preserve"> v systéme JOSEPHINE</w:t>
      </w:r>
      <w:r w:rsidRPr="00533A6E">
        <w:rPr>
          <w:rFonts w:ascii="Cambria" w:hAnsi="Cambria"/>
        </w:rPr>
        <w:t xml:space="preserve">. </w:t>
      </w:r>
    </w:p>
    <w:p w14:paraId="147812F7" w14:textId="16A4444E" w:rsidR="00783404" w:rsidRPr="00533A6E" w:rsidRDefault="00783404" w:rsidP="007817B7">
      <w:pPr>
        <w:pStyle w:val="Heading4"/>
        <w:rPr>
          <w:rFonts w:ascii="Cambria" w:hAnsi="Cambria"/>
        </w:rPr>
      </w:pPr>
      <w:r w:rsidRPr="00533A6E">
        <w:rPr>
          <w:rFonts w:ascii="Cambria" w:hAnsi="Cambria"/>
        </w:rPr>
        <w:t xml:space="preserve">Otváranie ponúk sa uskutoční elektronicky. Otváranie ponúk je plánované na </w:t>
      </w:r>
      <w:del w:id="273" w:author="Tomas Uricek" w:date="2021-11-02T10:31:00Z">
        <w:r w:rsidR="00AA3E74" w:rsidDel="00FF16DC">
          <w:rPr>
            <w:rFonts w:ascii="Cambria" w:hAnsi="Cambria"/>
            <w:b/>
            <w:bCs/>
          </w:rPr>
          <w:delText>04.11.2021</w:delText>
        </w:r>
      </w:del>
      <w:ins w:id="274" w:author="Tomas Uricek" w:date="2021-11-02T10:31:00Z">
        <w:r w:rsidR="00FF16DC">
          <w:rPr>
            <w:rFonts w:ascii="Cambria" w:hAnsi="Cambria"/>
            <w:b/>
            <w:bCs/>
          </w:rPr>
          <w:t>08.11.2021</w:t>
        </w:r>
      </w:ins>
      <w:r w:rsidR="000A7C43" w:rsidRPr="00AA3E74">
        <w:rPr>
          <w:rFonts w:ascii="Cambria" w:hAnsi="Cambria"/>
          <w:b/>
          <w:bCs/>
        </w:rPr>
        <w:t xml:space="preserve"> </w:t>
      </w:r>
      <w:r w:rsidRPr="00AA3E74">
        <w:rPr>
          <w:rFonts w:ascii="Cambria" w:hAnsi="Cambria"/>
          <w:b/>
          <w:bCs/>
        </w:rPr>
        <w:t xml:space="preserve">o </w:t>
      </w:r>
      <w:del w:id="275" w:author="Tomas Uricek" w:date="2021-11-02T10:31:00Z">
        <w:r w:rsidRPr="0062632C" w:rsidDel="00FF16DC">
          <w:rPr>
            <w:rFonts w:ascii="Cambria" w:hAnsi="Cambria"/>
            <w:b/>
            <w:bCs/>
          </w:rPr>
          <w:delText>10</w:delText>
        </w:r>
      </w:del>
      <w:ins w:id="276" w:author="Tomas Uricek" w:date="2021-11-02T10:31:00Z">
        <w:r w:rsidR="00FF16DC">
          <w:rPr>
            <w:rFonts w:ascii="Cambria" w:hAnsi="Cambria"/>
            <w:b/>
            <w:bCs/>
          </w:rPr>
          <w:t>12</w:t>
        </w:r>
      </w:ins>
      <w:r w:rsidRPr="0062632C">
        <w:rPr>
          <w:rFonts w:ascii="Cambria" w:hAnsi="Cambria"/>
          <w:b/>
          <w:bCs/>
        </w:rPr>
        <w:t>:00</w:t>
      </w:r>
      <w:r w:rsidRPr="00533A6E">
        <w:rPr>
          <w:rFonts w:ascii="Cambria" w:hAnsi="Cambria"/>
        </w:rPr>
        <w:t>. Miestom sprístupnenia ponúk je webová adresa https://josephine.proebiz.com/ a totožná zálo</w:t>
      </w:r>
      <w:bookmarkStart w:id="277" w:name="_GoBack"/>
      <w:bookmarkEnd w:id="277"/>
      <w:r w:rsidRPr="00533A6E">
        <w:rPr>
          <w:rFonts w:ascii="Cambria" w:hAnsi="Cambria"/>
        </w:rPr>
        <w:t xml:space="preserve">žka ako pri predkladaní ponúk. </w:t>
      </w:r>
    </w:p>
    <w:p w14:paraId="5D7C4DCB" w14:textId="77777777" w:rsidR="00783404" w:rsidRPr="00533A6E" w:rsidRDefault="00783404" w:rsidP="007817B7">
      <w:pPr>
        <w:pStyle w:val="Heading4"/>
        <w:rPr>
          <w:rFonts w:ascii="Cambria" w:hAnsi="Cambria"/>
        </w:rPr>
      </w:pPr>
      <w:r w:rsidRPr="00533A6E">
        <w:rPr>
          <w:rFonts w:ascii="Cambria" w:hAnsi="Cambria"/>
        </w:rPr>
        <w:t xml:space="preserve">Otváranie ponúk komisiou bude v zmysle § 52 ods. 2 ZVO verejné. On-line sprístupnenia ponúk sa môže zúčastniť iba uchádzač, ktorého ponuka bola predložená v lehote na predkladanie ponúk. Pri on-line sprístupnení budú zverejnené informácie v zmysle ZVO. Všetky prístupy do „on-line“ </w:t>
      </w:r>
      <w:r w:rsidRPr="00533A6E">
        <w:rPr>
          <w:rFonts w:ascii="Cambria" w:hAnsi="Cambria"/>
        </w:rPr>
        <w:lastRenderedPageBreak/>
        <w:t xml:space="preserve">prostredia zo strany uchádzačov bude systém JOSEPHINE zaznamenávať a budú súčasťou protokolov o procese verejného obstarávania. </w:t>
      </w:r>
    </w:p>
    <w:p w14:paraId="04C14A34" w14:textId="77777777" w:rsidR="00783404" w:rsidRPr="00533A6E" w:rsidRDefault="00783404" w:rsidP="007817B7">
      <w:pPr>
        <w:pStyle w:val="Heading4"/>
        <w:rPr>
          <w:rFonts w:ascii="Cambria" w:hAnsi="Cambria"/>
        </w:rPr>
      </w:pPr>
      <w:r w:rsidRPr="00533A6E">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p>
    <w:p w14:paraId="4325E6C3" w14:textId="4D61ACF6" w:rsidR="00EF2D37" w:rsidRPr="00533A6E" w:rsidRDefault="00EF2D37" w:rsidP="00E4125D">
      <w:pPr>
        <w:pStyle w:val="Heading3"/>
      </w:pPr>
      <w:bookmarkStart w:id="278" w:name="_Toc4416631"/>
      <w:bookmarkStart w:id="279" w:name="_Toc4416925"/>
      <w:bookmarkStart w:id="280" w:name="_Toc4416974"/>
      <w:bookmarkStart w:id="281" w:name="_Ref4423141"/>
      <w:bookmarkStart w:id="282" w:name="_Ref4423334"/>
      <w:bookmarkStart w:id="283" w:name="_Ref4423373"/>
      <w:bookmarkStart w:id="284" w:name="_Toc74145780"/>
      <w:bookmarkStart w:id="285" w:name="_Toc444084960"/>
      <w:r w:rsidRPr="00533A6E">
        <w:t>Vyhodnotenie splnenia podmienok účasti, vysvetľovanie a vyhodnocovanie ponúk</w:t>
      </w:r>
      <w:bookmarkEnd w:id="278"/>
      <w:bookmarkEnd w:id="279"/>
      <w:bookmarkEnd w:id="280"/>
      <w:bookmarkEnd w:id="281"/>
      <w:bookmarkEnd w:id="282"/>
      <w:bookmarkEnd w:id="283"/>
      <w:bookmarkEnd w:id="284"/>
      <w:r w:rsidRPr="00533A6E">
        <w:t xml:space="preserve"> </w:t>
      </w:r>
      <w:bookmarkEnd w:id="285"/>
    </w:p>
    <w:p w14:paraId="02A61845" w14:textId="77777777" w:rsidR="00006095" w:rsidRPr="00533A6E" w:rsidRDefault="00330269" w:rsidP="007817B7">
      <w:pPr>
        <w:pStyle w:val="Heading4"/>
        <w:rPr>
          <w:rFonts w:ascii="Cambria" w:hAnsi="Cambria"/>
        </w:rPr>
      </w:pPr>
      <w:r w:rsidRPr="00533A6E">
        <w:rPr>
          <w:rFonts w:ascii="Cambria" w:hAnsi="Cambria"/>
        </w:rPr>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533A6E">
        <w:rPr>
          <w:rFonts w:ascii="Cambria" w:hAnsi="Cambria"/>
          <w:b/>
        </w:rPr>
        <w:t>a iba v prípade ponuky uchádzača, ktorý sa umiestnil na prvom mieste v poradí</w:t>
      </w:r>
      <w:r w:rsidRPr="00533A6E">
        <w:rPr>
          <w:rFonts w:ascii="Cambria" w:hAnsi="Cambria"/>
        </w:rPr>
        <w:t>. Verejný obstarávateľ bude aplikovať postup v zmysle druhej vety § 66 ods. 7 v spojení s príslušnými časťami § 55 ods. 1 zákona o verejnom obstarávaní, tzv. super reverznú verejnú súťaž.</w:t>
      </w:r>
      <w:bookmarkStart w:id="286" w:name="page15"/>
      <w:bookmarkEnd w:id="286"/>
      <w:r w:rsidR="00006095" w:rsidRPr="00533A6E">
        <w:rPr>
          <w:rFonts w:ascii="Cambria" w:hAnsi="Cambria"/>
        </w:rPr>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533A6E" w:rsidRDefault="00006095" w:rsidP="007817B7">
      <w:pPr>
        <w:pStyle w:val="Heading4"/>
        <w:rPr>
          <w:rFonts w:ascii="Cambria" w:hAnsi="Cambria"/>
        </w:rPr>
      </w:pPr>
      <w:r w:rsidRPr="00533A6E">
        <w:rPr>
          <w:rFonts w:ascii="Cambria" w:hAnsi="Cambria"/>
        </w:rPr>
        <w:t>Po</w:t>
      </w:r>
      <w:r w:rsidR="00EF2D37" w:rsidRPr="00533A6E">
        <w:rPr>
          <w:rFonts w:ascii="Cambria" w:hAnsi="Cambria"/>
        </w:rPr>
        <w:t>súdenie splnenia podmienok účasti a vyhodnotenie ponúk komisiou je neverejné.</w:t>
      </w:r>
    </w:p>
    <w:p w14:paraId="718A6E93" w14:textId="6BF64332" w:rsidR="0096255E" w:rsidRPr="00533A6E" w:rsidRDefault="00EF2D37" w:rsidP="007817B7">
      <w:pPr>
        <w:pStyle w:val="Heading4"/>
        <w:rPr>
          <w:rFonts w:ascii="Cambria" w:eastAsia="Times New Roman" w:hAnsi="Cambria"/>
          <w:lang w:eastAsia="sk-SK"/>
        </w:rPr>
      </w:pPr>
      <w:r w:rsidRPr="00533A6E">
        <w:rPr>
          <w:rFonts w:ascii="Cambria" w:hAnsi="Cambria"/>
        </w:rPr>
        <w:t>Splnenie podmienok účasti uchádzačov v</w:t>
      </w:r>
      <w:r w:rsidR="00483CE3" w:rsidRPr="00533A6E">
        <w:rPr>
          <w:rFonts w:ascii="Cambria" w:hAnsi="Cambria"/>
        </w:rPr>
        <w:t xml:space="preserve">o </w:t>
      </w:r>
      <w:r w:rsidR="00A04C69" w:rsidRPr="00533A6E">
        <w:rPr>
          <w:rFonts w:ascii="Cambria" w:hAnsi="Cambria"/>
        </w:rPr>
        <w:t>Verejn</w:t>
      </w:r>
      <w:r w:rsidR="00483CE3" w:rsidRPr="00533A6E">
        <w:rPr>
          <w:rFonts w:ascii="Cambria" w:hAnsi="Cambria"/>
        </w:rPr>
        <w:t xml:space="preserve">ej </w:t>
      </w:r>
      <w:r w:rsidRPr="00533A6E">
        <w:rPr>
          <w:rFonts w:ascii="Cambria" w:hAnsi="Cambria"/>
        </w:rPr>
        <w:t xml:space="preserve">súťaži sa bude posudzovať na základe dokladov a dokumentov predložených podľa požiadaviek uvedených </w:t>
      </w:r>
      <w:r w:rsidR="00BC0CB4" w:rsidRPr="00533A6E">
        <w:rPr>
          <w:rFonts w:ascii="Cambria" w:hAnsi="Cambria"/>
        </w:rPr>
        <w:t xml:space="preserve">v </w:t>
      </w:r>
      <w:r w:rsidR="00486668" w:rsidRPr="00533A6E">
        <w:rPr>
          <w:rFonts w:ascii="Cambria" w:hAnsi="Cambria"/>
        </w:rPr>
        <w:t>Časti F. Podmienky účasti.</w:t>
      </w:r>
      <w:r w:rsidR="003F6DF0" w:rsidRPr="00533A6E">
        <w:rPr>
          <w:rFonts w:ascii="Cambria" w:hAnsi="Cambria"/>
        </w:rPr>
        <w:t xml:space="preserve"> Jednotným európskym dokumentom pre </w:t>
      </w:r>
      <w:r w:rsidR="003716D2" w:rsidRPr="00533A6E">
        <w:rPr>
          <w:rFonts w:ascii="Cambria" w:hAnsi="Cambria"/>
        </w:rPr>
        <w:t>v</w:t>
      </w:r>
      <w:r w:rsidR="003F6DF0" w:rsidRPr="00533A6E">
        <w:rPr>
          <w:rFonts w:ascii="Cambria" w:hAnsi="Cambria"/>
        </w:rPr>
        <w:t xml:space="preserve">erejné obstarávanie (JED) môže uchádzač predbežne nahradiť doklady na preukázanie splnenia podmienok účasti určené </w:t>
      </w:r>
      <w:r w:rsidR="00A04C69" w:rsidRPr="00533A6E">
        <w:rPr>
          <w:rFonts w:ascii="Cambria" w:hAnsi="Cambria"/>
        </w:rPr>
        <w:t>Verejn</w:t>
      </w:r>
      <w:r w:rsidR="003F6DF0" w:rsidRPr="00533A6E">
        <w:rPr>
          <w:rFonts w:ascii="Cambria" w:hAnsi="Cambria"/>
        </w:rPr>
        <w:t>ým obstarávateľom spôsobom podľa § 39 ZVO (podrobnejšie inštrukcie sú v </w:t>
      </w:r>
      <w:r w:rsidR="00F376A8" w:rsidRPr="00533A6E">
        <w:rPr>
          <w:rFonts w:ascii="Cambria" w:hAnsi="Cambria"/>
        </w:rPr>
        <w:t>P</w:t>
      </w:r>
      <w:r w:rsidR="003F6DF0" w:rsidRPr="00533A6E">
        <w:rPr>
          <w:rFonts w:ascii="Cambria" w:hAnsi="Cambria"/>
        </w:rPr>
        <w:t xml:space="preserve">rílohe č. </w:t>
      </w:r>
      <w:r w:rsidR="00F376A8" w:rsidRPr="00533A6E">
        <w:rPr>
          <w:rFonts w:ascii="Cambria" w:hAnsi="Cambria"/>
        </w:rPr>
        <w:t>A.</w:t>
      </w:r>
      <w:r w:rsidR="001A14A3" w:rsidRPr="00533A6E">
        <w:rPr>
          <w:rFonts w:ascii="Cambria" w:hAnsi="Cambria"/>
        </w:rPr>
        <w:t>6</w:t>
      </w:r>
      <w:r w:rsidR="006C76EB" w:rsidRPr="00533A6E">
        <w:rPr>
          <w:rFonts w:ascii="Cambria" w:hAnsi="Cambria"/>
        </w:rPr>
        <w:t xml:space="preserve"> </w:t>
      </w:r>
      <w:r w:rsidR="003F6DF0" w:rsidRPr="00533A6E">
        <w:rPr>
          <w:rFonts w:ascii="Cambria" w:hAnsi="Cambria"/>
        </w:rPr>
        <w:t xml:space="preserve">týchto súťažných podkladov a na web stránke Úradu pre verejné obstarávanie: </w:t>
      </w:r>
      <w:hyperlink r:id="rId17" w:history="1">
        <w:r w:rsidR="00793365" w:rsidRPr="00533A6E">
          <w:rPr>
            <w:rStyle w:val="Hyperlink"/>
            <w:rFonts w:ascii="Cambria" w:hAnsi="Cambria"/>
          </w:rPr>
          <w:t>https://www.uvo.gov.sk/jednotny-europsky-dokument-pre-verejne-obstaravanie-602.html</w:t>
        </w:r>
      </w:hyperlink>
      <w:r w:rsidR="003F6DF0" w:rsidRPr="00533A6E">
        <w:rPr>
          <w:rFonts w:ascii="Cambria" w:hAnsi="Cambria"/>
        </w:rPr>
        <w:t>).</w:t>
      </w:r>
      <w:r w:rsidR="00793365" w:rsidRPr="00533A6E">
        <w:rPr>
          <w:rFonts w:ascii="Cambria" w:hAnsi="Cambria"/>
        </w:rPr>
        <w:t xml:space="preserve"> </w:t>
      </w:r>
    </w:p>
    <w:p w14:paraId="1F31F056" w14:textId="4CA1AD84" w:rsidR="00793365" w:rsidRPr="00533A6E" w:rsidRDefault="0079336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BC0CB4"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153ED6A1" w14:textId="2E3AAC2B" w:rsidR="00E13DC3" w:rsidRPr="00533A6E" w:rsidRDefault="00E13DC3" w:rsidP="007817B7">
      <w:pPr>
        <w:pStyle w:val="Heading4"/>
        <w:rPr>
          <w:rFonts w:ascii="Cambria" w:hAnsi="Cambria"/>
        </w:rPr>
      </w:pPr>
      <w:bookmarkStart w:id="287" w:name="_Hlk534373008"/>
      <w:r w:rsidRPr="00533A6E">
        <w:rPr>
          <w:rFonts w:ascii="Cambria" w:hAnsi="Cambria"/>
        </w:rPr>
        <w:t xml:space="preserve">Ceny uvedené v ponukách uchádzačov sa budú vyhodnocovať v mene euro (EUR). Hodnotené budú ceny </w:t>
      </w:r>
      <w:r w:rsidR="00533A6E" w:rsidRPr="00533A6E">
        <w:rPr>
          <w:rFonts w:ascii="Cambria" w:hAnsi="Cambria"/>
        </w:rPr>
        <w:t xml:space="preserve">vrátane </w:t>
      </w:r>
      <w:r w:rsidRPr="00533A6E">
        <w:rPr>
          <w:rFonts w:ascii="Cambria" w:hAnsi="Cambria"/>
        </w:rPr>
        <w:t>DPH.</w:t>
      </w:r>
    </w:p>
    <w:p w14:paraId="68E1E002" w14:textId="4E63A54B" w:rsidR="00EF2D37" w:rsidRPr="00533A6E" w:rsidRDefault="00EF2D37" w:rsidP="00E4125D">
      <w:pPr>
        <w:pStyle w:val="Heading3"/>
      </w:pPr>
      <w:bookmarkStart w:id="288" w:name="_Toc534377217"/>
      <w:bookmarkStart w:id="289" w:name="_Toc534377218"/>
      <w:bookmarkStart w:id="290" w:name="_Toc534377219"/>
      <w:bookmarkStart w:id="291" w:name="_Toc534377220"/>
      <w:bookmarkStart w:id="292" w:name="_Toc534377221"/>
      <w:bookmarkStart w:id="293" w:name="_Toc534377222"/>
      <w:bookmarkStart w:id="294" w:name="_Toc534377223"/>
      <w:bookmarkStart w:id="295" w:name="_Toc534377224"/>
      <w:bookmarkStart w:id="296" w:name="_Toc534377225"/>
      <w:bookmarkStart w:id="297" w:name="_Toc534377226"/>
      <w:bookmarkStart w:id="298" w:name="_Toc534377227"/>
      <w:bookmarkStart w:id="299" w:name="_Toc534377228"/>
      <w:bookmarkStart w:id="300" w:name="_Toc534377229"/>
      <w:bookmarkStart w:id="301" w:name="_Toc534377230"/>
      <w:bookmarkStart w:id="302" w:name="_Toc534377231"/>
      <w:bookmarkStart w:id="303" w:name="_Toc534377232"/>
      <w:bookmarkStart w:id="304" w:name="_Toc534377233"/>
      <w:bookmarkStart w:id="305" w:name="_Toc534377234"/>
      <w:bookmarkStart w:id="306" w:name="_Toc534377235"/>
      <w:bookmarkStart w:id="307" w:name="_Toc534377236"/>
      <w:bookmarkStart w:id="308" w:name="_Toc534377237"/>
      <w:bookmarkStart w:id="309" w:name="_Toc534377238"/>
      <w:bookmarkStart w:id="310" w:name="_Toc534377239"/>
      <w:bookmarkStart w:id="311" w:name="_Toc534377240"/>
      <w:bookmarkStart w:id="312" w:name="_Toc534377241"/>
      <w:bookmarkStart w:id="313" w:name="_Toc534377242"/>
      <w:bookmarkStart w:id="314" w:name="_Toc534377243"/>
      <w:bookmarkStart w:id="315" w:name="_Toc444084961"/>
      <w:bookmarkStart w:id="316" w:name="_Toc4416632"/>
      <w:bookmarkStart w:id="317" w:name="_Toc4416926"/>
      <w:bookmarkStart w:id="318" w:name="_Toc4416975"/>
      <w:bookmarkStart w:id="319" w:name="_Toc7414578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533A6E">
        <w:t xml:space="preserve">Dôvernosť procesu </w:t>
      </w:r>
      <w:r w:rsidR="0035086C" w:rsidRPr="00533A6E">
        <w:t>Verejn</w:t>
      </w:r>
      <w:r w:rsidRPr="00533A6E">
        <w:t>ého obstarávania</w:t>
      </w:r>
      <w:bookmarkEnd w:id="315"/>
      <w:bookmarkEnd w:id="316"/>
      <w:bookmarkEnd w:id="317"/>
      <w:bookmarkEnd w:id="318"/>
      <w:bookmarkEnd w:id="319"/>
    </w:p>
    <w:p w14:paraId="3C5B8E49" w14:textId="1DBB4AC9" w:rsidR="00EF2D37" w:rsidRPr="00533A6E" w:rsidRDefault="00EF2D37" w:rsidP="007817B7">
      <w:pPr>
        <w:pStyle w:val="Heading4"/>
        <w:rPr>
          <w:rFonts w:ascii="Cambria" w:hAnsi="Cambria"/>
        </w:rPr>
      </w:pPr>
      <w:r w:rsidRPr="00533A6E">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533A6E">
        <w:rPr>
          <w:rFonts w:ascii="Cambria" w:hAnsi="Cambria"/>
        </w:rPr>
        <w:t>Verejn</w:t>
      </w:r>
      <w:r w:rsidRPr="00533A6E">
        <w:rPr>
          <w:rFonts w:ascii="Cambria" w:hAnsi="Cambria"/>
        </w:rPr>
        <w:t xml:space="preserve">ého obstarávateľa nesmú/nebudú počas prebiehajúceho procesu vyhlásenej </w:t>
      </w:r>
      <w:r w:rsidR="0035086C" w:rsidRPr="00533A6E">
        <w:rPr>
          <w:rFonts w:ascii="Cambria" w:hAnsi="Cambria"/>
        </w:rPr>
        <w:t>Verejn</w:t>
      </w:r>
      <w:r w:rsidR="00ED2972" w:rsidRPr="00533A6E">
        <w:rPr>
          <w:rFonts w:ascii="Cambria" w:hAnsi="Cambria"/>
        </w:rPr>
        <w:t xml:space="preserve">ej </w:t>
      </w:r>
      <w:r w:rsidRPr="00533A6E">
        <w:rPr>
          <w:rFonts w:ascii="Cambria" w:hAnsi="Cambria"/>
        </w:rPr>
        <w:t xml:space="preserve">súťaže poskytovať alebo zverejňovať uvedené informácie o obsahu ponúk ani uchádzačom, ani žiadnym iným tretím osobám. </w:t>
      </w:r>
    </w:p>
    <w:p w14:paraId="1F6E4D08" w14:textId="0FC4DCFE" w:rsidR="00EF2D37" w:rsidRPr="00533A6E" w:rsidRDefault="00EF2D37" w:rsidP="007817B7">
      <w:pPr>
        <w:pStyle w:val="Heading4"/>
        <w:rPr>
          <w:rFonts w:ascii="Cambria" w:hAnsi="Cambria"/>
        </w:rPr>
      </w:pPr>
      <w:bookmarkStart w:id="320" w:name="_Ref4422446"/>
      <w:r w:rsidRPr="00533A6E">
        <w:rPr>
          <w:rFonts w:ascii="Cambria" w:hAnsi="Cambria"/>
        </w:rPr>
        <w:t>Obchodné tajomstvo a informácie, ktoré uchádzač v ponuke označí za dôverné, nebudú zverejnené alebo inak použité bez predchádzajúceho súhlasu uchádzača, pokiaľ:</w:t>
      </w:r>
      <w:bookmarkEnd w:id="320"/>
    </w:p>
    <w:p w14:paraId="658DDC75" w14:textId="77777777" w:rsidR="00EF2D37" w:rsidRPr="00533A6E" w:rsidRDefault="00EF2D37" w:rsidP="00FB3FDF">
      <w:pPr>
        <w:pStyle w:val="Heading6"/>
      </w:pPr>
      <w:r w:rsidRPr="00533A6E">
        <w:t>uvedené nebude v rozpore so ZVO a</w:t>
      </w:r>
      <w:r w:rsidRPr="00533A6E">
        <w:rPr>
          <w:rFonts w:cstheme="minorBidi"/>
        </w:rPr>
        <w:t> </w:t>
      </w:r>
      <w:r w:rsidRPr="00533A6E">
        <w:t>in</w:t>
      </w:r>
      <w:r w:rsidRPr="00533A6E">
        <w:rPr>
          <w:rFonts w:cstheme="minorBidi"/>
        </w:rPr>
        <w:t>ý</w:t>
      </w:r>
      <w:r w:rsidRPr="00533A6E">
        <w:t>mi v</w:t>
      </w:r>
      <w:r w:rsidRPr="00533A6E">
        <w:rPr>
          <w:rFonts w:cstheme="minorBidi"/>
        </w:rPr>
        <w:t>š</w:t>
      </w:r>
      <w:r w:rsidRPr="00533A6E">
        <w:t>eobecne z</w:t>
      </w:r>
      <w:r w:rsidRPr="00533A6E">
        <w:rPr>
          <w:rFonts w:cstheme="minorBidi"/>
        </w:rPr>
        <w:t>á</w:t>
      </w:r>
      <w:r w:rsidRPr="00533A6E">
        <w:t>v</w:t>
      </w:r>
      <w:r w:rsidRPr="00533A6E">
        <w:rPr>
          <w:rFonts w:cstheme="minorBidi"/>
        </w:rPr>
        <w:t>ä</w:t>
      </w:r>
      <w:r w:rsidRPr="00533A6E">
        <w:t>zn</w:t>
      </w:r>
      <w:r w:rsidRPr="00533A6E">
        <w:rPr>
          <w:rFonts w:cstheme="minorBidi"/>
        </w:rPr>
        <w:t>ý</w:t>
      </w:r>
      <w:r w:rsidRPr="00533A6E">
        <w:t>mi pr</w:t>
      </w:r>
      <w:r w:rsidRPr="00533A6E">
        <w:rPr>
          <w:rFonts w:cstheme="minorBidi"/>
        </w:rPr>
        <w:t>á</w:t>
      </w:r>
      <w:r w:rsidRPr="00533A6E">
        <w:t>vnymi predpismi (napr. povinnos</w:t>
      </w:r>
      <w:r w:rsidRPr="00533A6E">
        <w:rPr>
          <w:rFonts w:cstheme="minorBidi"/>
        </w:rPr>
        <w:t>ť</w:t>
      </w:r>
      <w:r w:rsidRPr="00533A6E">
        <w:t xml:space="preserve"> zverej</w:t>
      </w:r>
      <w:r w:rsidRPr="00533A6E">
        <w:rPr>
          <w:rFonts w:cstheme="minorBidi"/>
        </w:rPr>
        <w:t>ň</w:t>
      </w:r>
      <w:r w:rsidRPr="00533A6E">
        <w:t>ova</w:t>
      </w:r>
      <w:r w:rsidRPr="00533A6E">
        <w:rPr>
          <w:rFonts w:cstheme="minorBidi"/>
        </w:rPr>
        <w:t>ť</w:t>
      </w:r>
      <w:r w:rsidRPr="00533A6E">
        <w:t xml:space="preserve"> zmluvy pod</w:t>
      </w:r>
      <w:r w:rsidRPr="00533A6E">
        <w:rPr>
          <w:rFonts w:cstheme="minorBidi"/>
        </w:rPr>
        <w:t>ľ</w:t>
      </w:r>
      <w:r w:rsidRPr="00533A6E">
        <w:t>a osobitn</w:t>
      </w:r>
      <w:r w:rsidRPr="00533A6E">
        <w:rPr>
          <w:rFonts w:cstheme="minorBidi"/>
        </w:rPr>
        <w:t>é</w:t>
      </w:r>
      <w:r w:rsidRPr="00533A6E">
        <w:t>ho predpisu),</w:t>
      </w:r>
    </w:p>
    <w:p w14:paraId="61107FA5" w14:textId="0B8E58B4" w:rsidR="00E57877" w:rsidRPr="00533A6E" w:rsidRDefault="00EF2D37" w:rsidP="00FB3FDF">
      <w:pPr>
        <w:pStyle w:val="Heading6"/>
      </w:pPr>
      <w:r w:rsidRPr="00533A6E">
        <w:t>z</w:t>
      </w:r>
      <w:r w:rsidRPr="00533A6E">
        <w:rPr>
          <w:rFonts w:cstheme="minorBidi"/>
        </w:rPr>
        <w:t> </w:t>
      </w:r>
      <w:r w:rsidRPr="00533A6E">
        <w:t>obsahu ponuky bude nepochybne jasné, ktoré informácie považuje uchádzač za dôverné</w:t>
      </w:r>
      <w:r w:rsidR="00E67777" w:rsidRPr="00533A6E">
        <w:t>.</w:t>
      </w:r>
    </w:p>
    <w:p w14:paraId="5D9CF09B" w14:textId="57F57E81" w:rsidR="00EF2D37" w:rsidRPr="00533A6E" w:rsidRDefault="00EF2D37" w:rsidP="007817B7">
      <w:pPr>
        <w:pStyle w:val="Heading4"/>
        <w:rPr>
          <w:rFonts w:ascii="Cambria" w:hAnsi="Cambria"/>
        </w:rPr>
      </w:pPr>
      <w:r w:rsidRPr="00533A6E">
        <w:rPr>
          <w:rFonts w:ascii="Cambria" w:hAnsi="Cambria"/>
        </w:rPr>
        <w:t xml:space="preserve">V opačnom prípade </w:t>
      </w:r>
      <w:r w:rsidR="0035086C" w:rsidRPr="00533A6E">
        <w:rPr>
          <w:rFonts w:ascii="Cambria" w:hAnsi="Cambria"/>
        </w:rPr>
        <w:t>Verejn</w:t>
      </w:r>
      <w:r w:rsidRPr="00533A6E">
        <w:rPr>
          <w:rFonts w:ascii="Cambria" w:hAnsi="Cambria"/>
        </w:rPr>
        <w:t>ý obstarávateľ zverejní v </w:t>
      </w:r>
      <w:r w:rsidR="00793365" w:rsidRPr="00533A6E">
        <w:rPr>
          <w:rFonts w:ascii="Cambria" w:hAnsi="Cambria"/>
        </w:rPr>
        <w:t>P</w:t>
      </w:r>
      <w:r w:rsidRPr="00533A6E">
        <w:rPr>
          <w:rFonts w:ascii="Cambria" w:hAnsi="Cambria"/>
        </w:rPr>
        <w:t xml:space="preserve">rofile kompletnú ponuku, pričom </w:t>
      </w:r>
      <w:r w:rsidR="0035086C" w:rsidRPr="00533A6E">
        <w:rPr>
          <w:rFonts w:ascii="Cambria" w:hAnsi="Cambria"/>
        </w:rPr>
        <w:t>Verejn</w:t>
      </w:r>
      <w:r w:rsidRPr="00533A6E">
        <w:rPr>
          <w:rFonts w:ascii="Cambria" w:hAnsi="Cambria"/>
        </w:rPr>
        <w:t>ý obstarávateľ bud</w:t>
      </w:r>
      <w:r w:rsidR="00851C8C" w:rsidRPr="00533A6E">
        <w:rPr>
          <w:rFonts w:ascii="Cambria" w:hAnsi="Cambria"/>
        </w:rPr>
        <w:t>e</w:t>
      </w:r>
      <w:r w:rsidRPr="00533A6E">
        <w:rPr>
          <w:rFonts w:ascii="Cambria" w:hAnsi="Cambria"/>
        </w:rPr>
        <w:t xml:space="preserve"> vždy zbaven</w:t>
      </w:r>
      <w:r w:rsidR="00851C8C" w:rsidRPr="00533A6E">
        <w:rPr>
          <w:rFonts w:ascii="Cambria" w:hAnsi="Cambria"/>
        </w:rPr>
        <w:t>ý</w:t>
      </w:r>
      <w:r w:rsidRPr="00533A6E">
        <w:rPr>
          <w:rFonts w:ascii="Cambria" w:hAnsi="Cambria"/>
        </w:rPr>
        <w:t xml:space="preserve"> a ochránen</w:t>
      </w:r>
      <w:r w:rsidR="00851C8C" w:rsidRPr="00533A6E">
        <w:rPr>
          <w:rFonts w:ascii="Cambria" w:hAnsi="Cambria"/>
        </w:rPr>
        <w:t>ý</w:t>
      </w:r>
      <w:r w:rsidRPr="00533A6E">
        <w:rPr>
          <w:rFonts w:ascii="Cambria" w:hAnsi="Cambria"/>
        </w:rPr>
        <w:t xml:space="preserve"> pred akoukoľvek potenciálnou ujmou, ktorá </w:t>
      </w:r>
      <w:r w:rsidR="0085318F" w:rsidRPr="00533A6E">
        <w:rPr>
          <w:rFonts w:ascii="Cambria" w:hAnsi="Cambria"/>
        </w:rPr>
        <w:t xml:space="preserve">mu </w:t>
      </w:r>
      <w:r w:rsidRPr="00533A6E">
        <w:rPr>
          <w:rFonts w:ascii="Cambria" w:hAnsi="Cambria"/>
        </w:rPr>
        <w:t xml:space="preserve">môže byť spôsobená porušením vyššie opísanej povinnosti uchádzača. Predložením ponuky uchádzač vyjadruje svoju jednoznačnú vôľu byť viazaný týmto ustanovením.  </w:t>
      </w:r>
    </w:p>
    <w:p w14:paraId="68C74C50" w14:textId="77777777" w:rsidR="00EF2D37" w:rsidRPr="00533A6E" w:rsidRDefault="00EF2D37" w:rsidP="007817B7">
      <w:pPr>
        <w:pStyle w:val="Heading4"/>
        <w:rPr>
          <w:rFonts w:ascii="Cambria" w:hAnsi="Cambria"/>
        </w:rPr>
      </w:pPr>
      <w:r w:rsidRPr="00533A6E">
        <w:rPr>
          <w:rFonts w:ascii="Cambria" w:hAnsi="Cambria"/>
        </w:rPr>
        <w:t xml:space="preserve">Za dôverné informácie môže uchádzač </w:t>
      </w:r>
      <w:r w:rsidR="00FD5B21" w:rsidRPr="00533A6E">
        <w:rPr>
          <w:rFonts w:ascii="Cambria" w:hAnsi="Cambria"/>
        </w:rPr>
        <w:t xml:space="preserve">v súlade s § 22 ZVO </w:t>
      </w:r>
      <w:r w:rsidRPr="00533A6E">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10E3B416" w:rsidR="00253181" w:rsidRPr="00533A6E" w:rsidRDefault="00253181" w:rsidP="007817B7">
      <w:pPr>
        <w:pStyle w:val="Heading2"/>
        <w:rPr>
          <w:rFonts w:ascii="Cambria" w:hAnsi="Cambria" w:cs="Arial"/>
        </w:rPr>
      </w:pPr>
      <w:bookmarkStart w:id="321" w:name="_Toc444084963"/>
      <w:bookmarkStart w:id="322" w:name="_Toc444084964"/>
      <w:bookmarkStart w:id="323" w:name="_Toc444084965"/>
      <w:bookmarkStart w:id="324" w:name="_Toc444084969"/>
      <w:bookmarkStart w:id="325" w:name="_Toc4416501"/>
      <w:bookmarkStart w:id="326" w:name="_Toc4416633"/>
      <w:bookmarkStart w:id="327" w:name="_Toc4416927"/>
      <w:bookmarkStart w:id="328" w:name="_Toc4416976"/>
      <w:bookmarkStart w:id="329" w:name="_Toc74145782"/>
      <w:bookmarkEnd w:id="321"/>
      <w:bookmarkEnd w:id="322"/>
      <w:bookmarkEnd w:id="323"/>
      <w:r w:rsidRPr="00533A6E">
        <w:rPr>
          <w:rFonts w:ascii="Cambria" w:hAnsi="Cambria"/>
        </w:rPr>
        <w:lastRenderedPageBreak/>
        <w:t>Prijatie ponuky a</w:t>
      </w:r>
      <w:r w:rsidRPr="00533A6E">
        <w:rPr>
          <w:rFonts w:ascii="Cambria" w:hAnsi="Cambria" w:cs="Calibri"/>
        </w:rPr>
        <w:t> </w:t>
      </w:r>
      <w:r w:rsidRPr="00533A6E">
        <w:rPr>
          <w:rFonts w:ascii="Cambria" w:hAnsi="Cambria"/>
        </w:rPr>
        <w:t xml:space="preserve">uzavretie </w:t>
      </w:r>
      <w:r w:rsidR="00437C48" w:rsidRPr="00533A6E">
        <w:rPr>
          <w:rFonts w:ascii="Cambria" w:hAnsi="Cambria"/>
        </w:rPr>
        <w:t>z</w:t>
      </w:r>
      <w:r w:rsidR="00876192" w:rsidRPr="00533A6E">
        <w:rPr>
          <w:rFonts w:ascii="Cambria" w:hAnsi="Cambria"/>
        </w:rPr>
        <w:t>mluv</w:t>
      </w:r>
      <w:r w:rsidRPr="00533A6E">
        <w:rPr>
          <w:rFonts w:ascii="Cambria" w:hAnsi="Cambria"/>
        </w:rPr>
        <w:t>y</w:t>
      </w:r>
      <w:bookmarkEnd w:id="324"/>
      <w:bookmarkEnd w:id="325"/>
      <w:bookmarkEnd w:id="326"/>
      <w:bookmarkEnd w:id="327"/>
      <w:bookmarkEnd w:id="328"/>
      <w:bookmarkEnd w:id="329"/>
    </w:p>
    <w:p w14:paraId="2E70C48D" w14:textId="55C1E9E6" w:rsidR="00253181" w:rsidRPr="00533A6E" w:rsidRDefault="00253181" w:rsidP="00E4125D">
      <w:pPr>
        <w:pStyle w:val="Heading3"/>
      </w:pPr>
      <w:bookmarkStart w:id="330" w:name="_Toc444084970"/>
      <w:bookmarkStart w:id="331" w:name="_Toc4416634"/>
      <w:bookmarkStart w:id="332" w:name="_Toc4416928"/>
      <w:bookmarkStart w:id="333" w:name="_Toc4416977"/>
      <w:bookmarkStart w:id="334" w:name="_Toc74145783"/>
      <w:r w:rsidRPr="00533A6E">
        <w:t>Vyhodnotenie splnenia podmienok účasti úspešného uchádzača a informácia o výsledku hodnotenia ponúk</w:t>
      </w:r>
      <w:bookmarkEnd w:id="330"/>
      <w:bookmarkEnd w:id="331"/>
      <w:bookmarkEnd w:id="332"/>
      <w:bookmarkEnd w:id="333"/>
      <w:bookmarkEnd w:id="334"/>
    </w:p>
    <w:p w14:paraId="63E6CA8D" w14:textId="4A48B10D" w:rsidR="00851C8C" w:rsidRPr="00533A6E" w:rsidRDefault="00851C8C" w:rsidP="007817B7">
      <w:pPr>
        <w:pStyle w:val="Heading4"/>
        <w:rPr>
          <w:rFonts w:ascii="Cambria" w:hAnsi="Cambria"/>
        </w:rPr>
      </w:pPr>
      <w:bookmarkStart w:id="335" w:name="_Toc444084971"/>
      <w:bookmarkStart w:id="336" w:name="_Toc4416635"/>
      <w:bookmarkStart w:id="337" w:name="_Toc4416929"/>
      <w:bookmarkStart w:id="338" w:name="_Toc4416978"/>
      <w:bookmarkStart w:id="339" w:name="_Ref4422467"/>
      <w:r w:rsidRPr="00533A6E">
        <w:rPr>
          <w:rFonts w:ascii="Cambria" w:hAnsi="Cambria"/>
        </w:rPr>
        <w:t xml:space="preserve">Ak nedošlo k predloženiu dokladov preukazujúcich splnenie podmienok účasti skôr, </w:t>
      </w:r>
      <w:r w:rsidR="003716D2" w:rsidRPr="00533A6E">
        <w:rPr>
          <w:rFonts w:ascii="Cambria" w:hAnsi="Cambria"/>
        </w:rPr>
        <w:t>V</w:t>
      </w:r>
      <w:r w:rsidRPr="00533A6E">
        <w:rPr>
          <w:rFonts w:ascii="Cambria" w:hAnsi="Cambria"/>
        </w:rPr>
        <w:t>erejný obstarávateľ si vyhradzuje právo v súlade s § 55 ods. 1 ZVO po vyhodnotení ponúk vyhodnotiť splnenie podmienok účasti uchádzačom, ktorý sa umiestnil na prvom mieste v poradí.</w:t>
      </w:r>
    </w:p>
    <w:p w14:paraId="27F56FDF" w14:textId="30B26228" w:rsidR="00851C8C" w:rsidRPr="00533A6E" w:rsidRDefault="00851C8C" w:rsidP="007817B7">
      <w:pPr>
        <w:pStyle w:val="Heading4"/>
        <w:rPr>
          <w:rFonts w:ascii="Cambria" w:hAnsi="Cambria"/>
        </w:rPr>
      </w:pPr>
      <w:r w:rsidRPr="00533A6E">
        <w:rPr>
          <w:rFonts w:ascii="Cambria" w:hAnsi="Cambria"/>
        </w:rPr>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533A6E">
        <w:rPr>
          <w:rFonts w:ascii="Cambria" w:hAnsi="Cambria"/>
        </w:rPr>
        <w:t>V</w:t>
      </w:r>
      <w:r w:rsidRPr="00533A6E">
        <w:rPr>
          <w:rFonts w:ascii="Cambria" w:hAnsi="Cambria"/>
        </w:rPr>
        <w:t>erejný obstarávateľ v žiadosti neurčí dlhšiu lehotu a vyhodnotí ich podľa § 40 ZVO.</w:t>
      </w:r>
    </w:p>
    <w:p w14:paraId="377D04E1" w14:textId="5CD4FC1E" w:rsidR="00EF2D37" w:rsidRPr="00533A6E" w:rsidRDefault="00EF2D37" w:rsidP="00E4125D">
      <w:pPr>
        <w:pStyle w:val="Heading3"/>
      </w:pPr>
      <w:bookmarkStart w:id="340" w:name="_Toc74145784"/>
      <w:r w:rsidRPr="00533A6E">
        <w:t xml:space="preserve">Uzavretie </w:t>
      </w:r>
      <w:r w:rsidR="00437C48" w:rsidRPr="00533A6E">
        <w:t>z</w:t>
      </w:r>
      <w:r w:rsidR="00876192" w:rsidRPr="00533A6E">
        <w:t>mluv</w:t>
      </w:r>
      <w:r w:rsidRPr="00533A6E">
        <w:t>y</w:t>
      </w:r>
      <w:bookmarkEnd w:id="335"/>
      <w:bookmarkEnd w:id="336"/>
      <w:bookmarkEnd w:id="337"/>
      <w:bookmarkEnd w:id="338"/>
      <w:bookmarkEnd w:id="339"/>
      <w:bookmarkEnd w:id="340"/>
    </w:p>
    <w:p w14:paraId="578FDB6C" w14:textId="47E1F803" w:rsidR="00942586" w:rsidRPr="00533A6E" w:rsidRDefault="00942586" w:rsidP="00942586">
      <w:pPr>
        <w:pStyle w:val="Heading4"/>
        <w:rPr>
          <w:rFonts w:ascii="Cambria" w:hAnsi="Cambria"/>
        </w:rPr>
      </w:pPr>
      <w:bookmarkStart w:id="341" w:name="_Ref4423303"/>
      <w:r w:rsidRPr="00533A6E">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 ak Verejný obstarávateľ nestanoví dlhšiu lehotu.</w:t>
      </w:r>
      <w:bookmarkEnd w:id="341"/>
      <w:r w:rsidRPr="00533A6E">
        <w:rPr>
          <w:rFonts w:ascii="Cambria" w:hAnsi="Cambria"/>
        </w:rPr>
        <w:t xml:space="preserve"> </w:t>
      </w:r>
    </w:p>
    <w:p w14:paraId="44E19B72" w14:textId="0A82E663" w:rsidR="00942586" w:rsidRPr="00533A6E" w:rsidRDefault="00942586" w:rsidP="00942586">
      <w:pPr>
        <w:pStyle w:val="Heading4"/>
        <w:rPr>
          <w:rFonts w:ascii="Cambria" w:hAnsi="Cambria"/>
        </w:rPr>
      </w:pPr>
      <w:r w:rsidRPr="00533A6E">
        <w:rPr>
          <w:rFonts w:ascii="Cambria" w:hAnsi="Cambria"/>
        </w:rPr>
        <w:t xml:space="preserve">Ak úspešný uchádzač odmietne uzavrieť zmluvu alebo nie sú splnené povinnosti podľa bodu </w:t>
      </w:r>
      <w:r w:rsidRPr="00533A6E">
        <w:rPr>
          <w:rFonts w:ascii="Cambria" w:hAnsi="Cambria"/>
        </w:rPr>
        <w:fldChar w:fldCharType="begin"/>
      </w:r>
      <w:r w:rsidRPr="00533A6E">
        <w:rPr>
          <w:rFonts w:ascii="Cambria" w:hAnsi="Cambria"/>
        </w:rPr>
        <w:instrText xml:space="preserve"> REF _Ref4423303 \n \h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27.1</w:t>
      </w:r>
      <w:r w:rsidRPr="00533A6E">
        <w:rPr>
          <w:rFonts w:ascii="Cambria" w:hAnsi="Cambria"/>
        </w:rPr>
        <w:fldChar w:fldCharType="end"/>
      </w:r>
      <w:r w:rsidRPr="00533A6E">
        <w:rPr>
          <w:rFonts w:ascii="Cambria" w:hAnsi="Cambria"/>
        </w:rPr>
        <w:t xml:space="preserve">. tejto časti súťažných podkladov, Verejný obstarávateľ môže uzavrieť zmluvu s uchádzačom, ktorý sa umiestnil ako druhý v poradí. </w:t>
      </w:r>
    </w:p>
    <w:p w14:paraId="1E153CC2" w14:textId="77777777" w:rsidR="00942586" w:rsidRPr="00533A6E" w:rsidRDefault="00942586" w:rsidP="00942586">
      <w:pPr>
        <w:pStyle w:val="Heading4"/>
        <w:rPr>
          <w:rFonts w:ascii="Cambria" w:hAnsi="Cambria"/>
        </w:rPr>
      </w:pPr>
      <w:r w:rsidRPr="00533A6E">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ak Verejný obstarávateľ neurčí dlhšiu lehotu, Verejný obstarávateľ môže uzavrieť zmluvu s uchádzačom, ktorý sa umiestnil ako tretí v poradí. </w:t>
      </w:r>
    </w:p>
    <w:p w14:paraId="2FC897DF" w14:textId="77777777" w:rsidR="00942586" w:rsidRPr="00533A6E" w:rsidRDefault="00942586" w:rsidP="00942586">
      <w:pPr>
        <w:pStyle w:val="Heading4"/>
        <w:rPr>
          <w:rFonts w:ascii="Cambria" w:hAnsi="Cambria"/>
        </w:rPr>
      </w:pPr>
      <w:r w:rsidRPr="00533A6E">
        <w:rPr>
          <w:rFonts w:ascii="Cambria" w:hAnsi="Cambri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ak Verejný obstarávateľ nestanoví dlhšiu lehotu. </w:t>
      </w:r>
    </w:p>
    <w:p w14:paraId="3D772519" w14:textId="41E8F583" w:rsidR="00942586" w:rsidRPr="00533A6E" w:rsidRDefault="00942586" w:rsidP="00942586">
      <w:pPr>
        <w:pStyle w:val="Heading4"/>
        <w:rPr>
          <w:rFonts w:ascii="Cambria" w:hAnsi="Cambria"/>
        </w:rPr>
      </w:pPr>
      <w:r w:rsidRPr="00533A6E">
        <w:rPr>
          <w:rFonts w:ascii="Cambria" w:hAnsi="Cambria"/>
        </w:rPr>
        <w:t>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Prílohu č. 5 zmluvy o dielo.</w:t>
      </w:r>
    </w:p>
    <w:p w14:paraId="1ED6F6D1" w14:textId="77777777" w:rsidR="00942586" w:rsidRPr="00533A6E" w:rsidRDefault="00942586" w:rsidP="00942586">
      <w:pPr>
        <w:pStyle w:val="Heading4"/>
        <w:rPr>
          <w:rFonts w:ascii="Cambria" w:hAnsi="Cambria"/>
        </w:rPr>
      </w:pPr>
      <w:r w:rsidRPr="00533A6E">
        <w:rPr>
          <w:rFonts w:ascii="Cambria" w:hAnsi="Cambria"/>
        </w:rPr>
        <w:t>Verejný obstarávateľ neuzavrie zmluvu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533A6E" w:rsidRDefault="005A68A1" w:rsidP="00B05651">
      <w:pPr>
        <w:ind w:left="709"/>
        <w:rPr>
          <w:rFonts w:eastAsiaTheme="majorEastAsia" w:cs="Arial"/>
          <w:b/>
          <w:szCs w:val="20"/>
        </w:rPr>
      </w:pPr>
      <w:r w:rsidRPr="00533A6E">
        <w:rPr>
          <w:rFonts w:eastAsiaTheme="majorEastAsia" w:cs="Arial"/>
          <w:b/>
          <w:szCs w:val="20"/>
        </w:rPr>
        <w:t xml:space="preserve">Prílohy Časti A. </w:t>
      </w:r>
      <w:r w:rsidR="003B49C4" w:rsidRPr="00533A6E">
        <w:rPr>
          <w:rFonts w:eastAsiaTheme="majorEastAsia" w:cs="Arial"/>
          <w:b/>
          <w:szCs w:val="20"/>
        </w:rPr>
        <w:t>Súťažných podkladov</w:t>
      </w:r>
    </w:p>
    <w:p w14:paraId="6FFD096B" w14:textId="7EE09DBF" w:rsidR="000A6937" w:rsidRPr="00533A6E" w:rsidRDefault="000A6937" w:rsidP="000A6937">
      <w:pPr>
        <w:ind w:left="1985" w:hanging="1276"/>
        <w:rPr>
          <w:rFonts w:cs="Arial"/>
          <w:szCs w:val="20"/>
        </w:rPr>
      </w:pPr>
      <w:r w:rsidRPr="00533A6E">
        <w:rPr>
          <w:rFonts w:cs="Arial"/>
          <w:szCs w:val="20"/>
        </w:rPr>
        <w:t xml:space="preserve">Príloha č. A.1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95F4B26" w14:textId="66ED6BB7" w:rsidR="000A6937" w:rsidRPr="00533A6E" w:rsidRDefault="000A6937" w:rsidP="000A6937">
      <w:pPr>
        <w:ind w:left="1985" w:hanging="1276"/>
        <w:rPr>
          <w:rFonts w:cs="Arial"/>
          <w:szCs w:val="20"/>
        </w:rPr>
      </w:pPr>
      <w:r w:rsidRPr="00533A6E">
        <w:rPr>
          <w:rFonts w:cs="Arial"/>
          <w:szCs w:val="20"/>
        </w:rPr>
        <w:t xml:space="preserve">Príloha č. A.2 </w:t>
      </w:r>
      <w:r w:rsidRPr="00533A6E">
        <w:rPr>
          <w:rFonts w:cs="Arial"/>
          <w:szCs w:val="20"/>
        </w:rPr>
        <w:tab/>
        <w:t>Čestné vyhlásenie o </w:t>
      </w:r>
      <w:r w:rsidR="000B4CA9" w:rsidRPr="00533A6E">
        <w:rPr>
          <w:rFonts w:cs="Arial"/>
          <w:szCs w:val="20"/>
        </w:rPr>
        <w:t>podmienkach</w:t>
      </w:r>
      <w:r w:rsidRPr="00533A6E">
        <w:rPr>
          <w:rFonts w:cs="Arial"/>
          <w:szCs w:val="20"/>
        </w:rPr>
        <w:t xml:space="preserve"> Verejnej súťaže (vzor)</w:t>
      </w:r>
    </w:p>
    <w:p w14:paraId="37D2E59E"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A.3 </w:t>
      </w:r>
      <w:r w:rsidRPr="00533A6E">
        <w:rPr>
          <w:rFonts w:cs="Arial"/>
          <w:szCs w:val="20"/>
        </w:rPr>
        <w:tab/>
        <w:t>Čestné vyhlásenie o neprítomnosti konfliktu záujmov (vzor)</w:t>
      </w:r>
    </w:p>
    <w:p w14:paraId="30BFBF0F" w14:textId="77777777" w:rsidR="000A6937" w:rsidRPr="00533A6E" w:rsidRDefault="000A6937" w:rsidP="000A6937">
      <w:pPr>
        <w:ind w:left="1985" w:hanging="1276"/>
        <w:rPr>
          <w:rFonts w:cs="Arial"/>
          <w:szCs w:val="20"/>
        </w:rPr>
      </w:pPr>
      <w:r w:rsidRPr="00533A6E">
        <w:rPr>
          <w:rFonts w:cs="Arial"/>
          <w:szCs w:val="20"/>
        </w:rPr>
        <w:t xml:space="preserve">Príloha č. A.4 </w:t>
      </w:r>
      <w:r w:rsidRPr="00533A6E">
        <w:rPr>
          <w:rFonts w:cs="Arial"/>
          <w:szCs w:val="20"/>
        </w:rPr>
        <w:tab/>
        <w:t>Čestné vyhlásenie o vytvorení Skupiny dodávateľov (vzor)</w:t>
      </w:r>
    </w:p>
    <w:p w14:paraId="47116210"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A.5 </w:t>
      </w:r>
      <w:r w:rsidRPr="00533A6E">
        <w:rPr>
          <w:rFonts w:cs="Arial"/>
          <w:szCs w:val="20"/>
        </w:rPr>
        <w:tab/>
        <w:t>Splnomocnenie vedúceho člena Skupiny dodávateľov (vzor)</w:t>
      </w:r>
    </w:p>
    <w:p w14:paraId="494447D1" w14:textId="3004D144" w:rsidR="00AE7C14" w:rsidRPr="00533A6E" w:rsidRDefault="00AE7C14" w:rsidP="000A6937">
      <w:pPr>
        <w:ind w:left="1985" w:hanging="1276"/>
        <w:rPr>
          <w:rFonts w:cs="Arial"/>
          <w:szCs w:val="20"/>
        </w:rPr>
      </w:pPr>
      <w:r w:rsidRPr="00533A6E">
        <w:rPr>
          <w:rFonts w:cs="Arial"/>
          <w:szCs w:val="20"/>
        </w:rPr>
        <w:t>Príloha č. A.</w:t>
      </w:r>
      <w:r w:rsidR="00D41452" w:rsidRPr="00533A6E">
        <w:rPr>
          <w:rFonts w:cs="Arial"/>
          <w:szCs w:val="20"/>
        </w:rPr>
        <w:t>6</w:t>
      </w:r>
      <w:r w:rsidRPr="00533A6E">
        <w:rPr>
          <w:rFonts w:cs="Arial"/>
          <w:szCs w:val="20"/>
        </w:rPr>
        <w:tab/>
        <w:t>Odôvodnenie nerozdelenia zákazky</w:t>
      </w:r>
    </w:p>
    <w:p w14:paraId="66E092BC" w14:textId="195AD75D" w:rsidR="00F0716F" w:rsidRPr="00533A6E" w:rsidRDefault="00CB6416" w:rsidP="007817B7">
      <w:pPr>
        <w:pStyle w:val="Heading1"/>
        <w:rPr>
          <w:rFonts w:ascii="Cambria" w:hAnsi="Cambria"/>
        </w:rPr>
      </w:pPr>
      <w:r w:rsidRPr="00533A6E">
        <w:rPr>
          <w:rFonts w:ascii="Cambria" w:hAnsi="Cambria"/>
        </w:rPr>
        <w:br w:type="page"/>
      </w:r>
      <w:bookmarkStart w:id="342" w:name="_Toc444084972"/>
      <w:bookmarkStart w:id="343" w:name="_Toc4416502"/>
      <w:bookmarkStart w:id="344" w:name="_Toc4416636"/>
      <w:bookmarkStart w:id="345" w:name="_Toc4416930"/>
      <w:bookmarkStart w:id="346" w:name="_Toc4416979"/>
      <w:bookmarkStart w:id="347" w:name="_Toc74145785"/>
      <w:r w:rsidR="00F0716F" w:rsidRPr="00533A6E">
        <w:rPr>
          <w:rFonts w:ascii="Cambria" w:hAnsi="Cambria"/>
        </w:rPr>
        <w:lastRenderedPageBreak/>
        <w:t xml:space="preserve">Opis </w:t>
      </w:r>
      <w:r w:rsidR="0068594A" w:rsidRPr="00533A6E">
        <w:rPr>
          <w:rFonts w:ascii="Cambria" w:hAnsi="Cambria"/>
        </w:rPr>
        <w:t>p</w:t>
      </w:r>
      <w:r w:rsidR="007D674D" w:rsidRPr="00533A6E">
        <w:rPr>
          <w:rFonts w:ascii="Cambria" w:hAnsi="Cambria"/>
        </w:rPr>
        <w:t>redmet</w:t>
      </w:r>
      <w:r w:rsidR="00F0716F" w:rsidRPr="00533A6E">
        <w:rPr>
          <w:rFonts w:ascii="Cambria" w:hAnsi="Cambria"/>
        </w:rPr>
        <w:t>u zákazky</w:t>
      </w:r>
      <w:bookmarkEnd w:id="342"/>
      <w:bookmarkEnd w:id="343"/>
      <w:bookmarkEnd w:id="344"/>
      <w:bookmarkEnd w:id="345"/>
      <w:bookmarkEnd w:id="346"/>
      <w:bookmarkEnd w:id="347"/>
    </w:p>
    <w:p w14:paraId="7F5392C6" w14:textId="6BD013C9" w:rsidR="000B4CA9" w:rsidRPr="00533A6E" w:rsidRDefault="000B4CA9" w:rsidP="000B4CA9">
      <w:pPr>
        <w:rPr>
          <w:rFonts w:cs="Arial"/>
          <w:b/>
          <w:szCs w:val="20"/>
        </w:rPr>
      </w:pPr>
      <w:bookmarkStart w:id="348" w:name="_Toc444084984"/>
      <w:r w:rsidRPr="00533A6E">
        <w:rPr>
          <w:rFonts w:cs="Arial"/>
          <w:b/>
          <w:szCs w:val="20"/>
        </w:rPr>
        <w:t xml:space="preserve">Nižšie sú stanovené záväzné </w:t>
      </w:r>
      <w:r w:rsidR="00793365" w:rsidRPr="00533A6E">
        <w:rPr>
          <w:rFonts w:cs="Arial"/>
          <w:b/>
          <w:szCs w:val="20"/>
        </w:rPr>
        <w:t xml:space="preserve">požiadavky a </w:t>
      </w:r>
      <w:r w:rsidRPr="00533A6E">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533A6E" w:rsidRDefault="00CC41A1" w:rsidP="00E4125D">
      <w:pPr>
        <w:pStyle w:val="Heading3"/>
      </w:pPr>
      <w:bookmarkStart w:id="349" w:name="_Toc74145786"/>
      <w:r w:rsidRPr="00533A6E">
        <w:t>Základný</w:t>
      </w:r>
      <w:r w:rsidR="00EA4817" w:rsidRPr="00533A6E">
        <w:t> účel obstarania predmetu zákazky</w:t>
      </w:r>
      <w:bookmarkEnd w:id="349"/>
    </w:p>
    <w:p w14:paraId="2CFC3377" w14:textId="652D1C6A" w:rsidR="000C2DCE" w:rsidRPr="00533A6E" w:rsidRDefault="000C2DCE" w:rsidP="007817B7">
      <w:pPr>
        <w:pStyle w:val="Heading4"/>
        <w:rPr>
          <w:rFonts w:ascii="Cambria" w:hAnsi="Cambria"/>
        </w:rPr>
      </w:pPr>
      <w:r w:rsidRPr="00533A6E">
        <w:rPr>
          <w:rFonts w:ascii="Cambria" w:hAnsi="Cambria"/>
        </w:rPr>
        <w:t xml:space="preserve">Psychiatrická nemocnica </w:t>
      </w:r>
      <w:proofErr w:type="spellStart"/>
      <w:r w:rsidRPr="00533A6E">
        <w:rPr>
          <w:rFonts w:ascii="Cambria" w:hAnsi="Cambria"/>
        </w:rPr>
        <w:t>Philippa</w:t>
      </w:r>
      <w:proofErr w:type="spellEnd"/>
      <w:r w:rsidRPr="00533A6E">
        <w:rPr>
          <w:rFonts w:ascii="Cambria" w:hAnsi="Cambria"/>
        </w:rPr>
        <w:t xml:space="preserve"> </w:t>
      </w:r>
      <w:proofErr w:type="spellStart"/>
      <w:r w:rsidRPr="00533A6E">
        <w:rPr>
          <w:rFonts w:ascii="Cambria" w:hAnsi="Cambria"/>
        </w:rPr>
        <w:t>Pinela</w:t>
      </w:r>
      <w:proofErr w:type="spellEnd"/>
      <w:r w:rsidRPr="00533A6E">
        <w:rPr>
          <w:rFonts w:ascii="Cambria" w:hAnsi="Cambria"/>
        </w:rPr>
        <w:t>, Malacká cesta 63, 902 18 Pezinok (ďalej aj ako Nemocnica“) je štátnou príspevkovou organizáciou s právnou subjektivitou poskytujúcou špecializovanú ambulantnú a ústavnú zdravotnú starostlivosť (diagnostika, liečba, rehabilitácia, resocializácia a dispenzárna starostlivosť) pacientom s psychiatrickými ochoreniami a poskytuje komplexnú  zdravotnú  starostlivosť osobám závislým od psychoaktívnych látok. Verejný obstarávateľ je vlastníkom budov, technických zariadení a technologických zariadení opísaných v popise súčasného stavu uvedenom v prílohe č. B.</w:t>
      </w:r>
      <w:r w:rsidR="00ED3622" w:rsidRPr="00533A6E">
        <w:rPr>
          <w:rFonts w:ascii="Cambria" w:hAnsi="Cambria"/>
        </w:rPr>
        <w:t>1</w:t>
      </w:r>
      <w:r w:rsidRPr="00533A6E">
        <w:rPr>
          <w:rFonts w:ascii="Cambria" w:hAnsi="Cambria"/>
        </w:rPr>
        <w:t xml:space="preserve"> týchto súťažných podkladov.</w:t>
      </w:r>
    </w:p>
    <w:p w14:paraId="10288EAA" w14:textId="56C05EA8" w:rsidR="000B4CA9" w:rsidRPr="00533A6E" w:rsidRDefault="000B4CA9" w:rsidP="007817B7">
      <w:pPr>
        <w:pStyle w:val="Heading4"/>
        <w:rPr>
          <w:rFonts w:ascii="Cambria" w:hAnsi="Cambria"/>
        </w:rPr>
      </w:pPr>
      <w:r w:rsidRPr="00533A6E">
        <w:rPr>
          <w:rFonts w:ascii="Cambria" w:hAnsi="Cambria"/>
        </w:rPr>
        <w:t>Verejný obstarávateľ je vlastníkom</w:t>
      </w:r>
      <w:r w:rsidR="00CD1A0A" w:rsidRPr="00533A6E">
        <w:rPr>
          <w:rFonts w:ascii="Cambria" w:hAnsi="Cambria"/>
        </w:rPr>
        <w:t xml:space="preserve"> súboru budov</w:t>
      </w:r>
      <w:r w:rsidR="00394C3D" w:rsidRPr="00533A6E">
        <w:rPr>
          <w:rFonts w:ascii="Cambria" w:hAnsi="Cambria"/>
        </w:rPr>
        <w:t xml:space="preserve"> a </w:t>
      </w:r>
      <w:r w:rsidRPr="00533A6E">
        <w:rPr>
          <w:rFonts w:ascii="Cambria" w:hAnsi="Cambria"/>
        </w:rPr>
        <w:t>technických zariadení</w:t>
      </w:r>
      <w:r w:rsidR="00394C3D" w:rsidRPr="00533A6E">
        <w:rPr>
          <w:rFonts w:ascii="Cambria" w:hAnsi="Cambria"/>
        </w:rPr>
        <w:t xml:space="preserve">, ako sú tieto bližšie opísané v príslušných Prílohách tejto Časti B. súťažných </w:t>
      </w:r>
      <w:r w:rsidR="005216E2" w:rsidRPr="00533A6E">
        <w:rPr>
          <w:rFonts w:ascii="Cambria" w:hAnsi="Cambria"/>
        </w:rPr>
        <w:t>podkladov</w:t>
      </w:r>
      <w:r w:rsidR="00394C3D" w:rsidRPr="00533A6E">
        <w:rPr>
          <w:rFonts w:ascii="Cambria" w:hAnsi="Cambria"/>
        </w:rPr>
        <w:t>.</w:t>
      </w:r>
      <w:r w:rsidRPr="00533A6E">
        <w:rPr>
          <w:rFonts w:ascii="Cambria" w:hAnsi="Cambria"/>
        </w:rPr>
        <w:t xml:space="preserve"> </w:t>
      </w:r>
      <w:r w:rsidR="00CD1A0A" w:rsidRPr="00533A6E">
        <w:rPr>
          <w:rFonts w:ascii="Cambria" w:hAnsi="Cambria"/>
        </w:rPr>
        <w:t>Predmetom tejto zákazky je súbor opatrení zameraných na zvýšenie prevádzkovej efektívnosti energetického hospodárstva tohto súboru budov a zvýšenie kvality prostredia a faktického stavu budov s cieľom maximalizovať využitie budúcich prevádzkových úspor pri financovaní investície.</w:t>
      </w:r>
    </w:p>
    <w:p w14:paraId="56B872C7" w14:textId="77777777" w:rsidR="009A3639" w:rsidRPr="00533A6E" w:rsidRDefault="009A3639" w:rsidP="009A3639">
      <w:pPr>
        <w:pStyle w:val="Heading4"/>
        <w:rPr>
          <w:rFonts w:ascii="Cambria" w:hAnsi="Cambria"/>
        </w:rPr>
      </w:pPr>
      <w:r w:rsidRPr="00533A6E">
        <w:rPr>
          <w:rFonts w:ascii="Cambria" w:hAnsi="Cambria"/>
        </w:rPr>
        <w:t xml:space="preserve">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p>
    <w:p w14:paraId="01E7A260" w14:textId="7D18183A" w:rsidR="000B4CA9" w:rsidRPr="00533A6E" w:rsidRDefault="009A3639" w:rsidP="009A3639">
      <w:pPr>
        <w:pStyle w:val="Heading4"/>
        <w:rPr>
          <w:rFonts w:ascii="Cambria" w:hAnsi="Cambria"/>
        </w:rPr>
      </w:pPr>
      <w:r w:rsidRPr="00533A6E">
        <w:rPr>
          <w:rFonts w:ascii="Cambria" w:hAnsi="Cambria"/>
        </w:rPr>
        <w:t>Hlavnou výhodou navrhovaného spôsobu riešenia je pre verejného obstarávateľa istota konečného výsledku rekonštrukcie v zmysle reálneho dosiahnutia úspor. Neoddeliteľnou súčasťou obchodných podmienok je totiž záruka dodávateľa za dosiahnutie úspor prevádzkových nákladov, čo v praxi znamená, že ak dodávateľ (</w:t>
      </w:r>
      <w:proofErr w:type="spellStart"/>
      <w:r w:rsidRPr="00533A6E">
        <w:rPr>
          <w:rFonts w:ascii="Cambria" w:hAnsi="Cambria"/>
        </w:rPr>
        <w:t>t.j</w:t>
      </w:r>
      <w:proofErr w:type="spellEnd"/>
      <w:r w:rsidRPr="00533A6E">
        <w:rPr>
          <w:rFonts w:ascii="Cambria" w:hAnsi="Cambria"/>
        </w:rPr>
        <w:t>.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r w:rsidR="00AA710C" w:rsidRPr="00533A6E">
        <w:rPr>
          <w:rFonts w:ascii="Cambria" w:hAnsi="Cambria"/>
        </w:rPr>
        <w:t>.</w:t>
      </w:r>
    </w:p>
    <w:p w14:paraId="58A1FEE3" w14:textId="08649138" w:rsidR="000B4CA9" w:rsidRPr="00533A6E" w:rsidRDefault="000B4CA9" w:rsidP="00E4125D">
      <w:pPr>
        <w:pStyle w:val="Heading3"/>
      </w:pPr>
      <w:bookmarkStart w:id="350" w:name="_Toc74145787"/>
      <w:r w:rsidRPr="00533A6E">
        <w:t>Z</w:t>
      </w:r>
      <w:r w:rsidR="00EA4817" w:rsidRPr="00533A6E">
        <w:t>ákladný opis predmetu zákazky</w:t>
      </w:r>
      <w:bookmarkEnd w:id="350"/>
    </w:p>
    <w:p w14:paraId="21E374D9" w14:textId="0043B062" w:rsidR="000B4CA9" w:rsidRPr="00533A6E" w:rsidRDefault="0077105F" w:rsidP="007817B7">
      <w:pPr>
        <w:pStyle w:val="Heading4"/>
        <w:rPr>
          <w:rFonts w:ascii="Cambria" w:hAnsi="Cambria"/>
        </w:rPr>
      </w:pPr>
      <w:r w:rsidRPr="00533A6E">
        <w:rPr>
          <w:rFonts w:ascii="Cambria" w:hAnsi="Cambria"/>
        </w:rPr>
        <w:t xml:space="preserve">Základný rozsah plnenia </w:t>
      </w:r>
      <w:r w:rsidR="007C675F" w:rsidRPr="00533A6E">
        <w:rPr>
          <w:rFonts w:ascii="Cambria" w:hAnsi="Cambria"/>
        </w:rPr>
        <w:t>zmluvy o dielo s rozšírenými zárukami je charakteristický tým, že poskytovateľ</w:t>
      </w:r>
      <w:r w:rsidR="000B4CA9" w:rsidRPr="00533A6E">
        <w:rPr>
          <w:rFonts w:ascii="Cambria" w:hAnsi="Cambria"/>
        </w:rPr>
        <w:t xml:space="preserve">: </w:t>
      </w:r>
    </w:p>
    <w:p w14:paraId="1B216C2D" w14:textId="77777777" w:rsidR="007C675F" w:rsidRPr="00533A6E" w:rsidRDefault="007C675F" w:rsidP="00FB3FDF">
      <w:pPr>
        <w:pStyle w:val="Heading6"/>
      </w:pPr>
      <w:r w:rsidRPr="00533A6E">
        <w:t>analyzuje stav predmetných budov a energetických a iných zariadení (ďalej celkovo „</w:t>
      </w:r>
      <w:r w:rsidRPr="00533A6E">
        <w:rPr>
          <w:b/>
        </w:rPr>
        <w:t>energetické hospodárstvo</w:t>
      </w:r>
      <w:r w:rsidRPr="00533A6E">
        <w:t xml:space="preserve">“) a spotrebu energie v nich, </w:t>
      </w:r>
    </w:p>
    <w:p w14:paraId="6C3FB59D" w14:textId="50072A5B" w:rsidR="007C675F" w:rsidRPr="00533A6E" w:rsidRDefault="007C675F" w:rsidP="00FB3FDF">
      <w:pPr>
        <w:pStyle w:val="Heading6"/>
      </w:pPr>
      <w:r w:rsidRPr="00533A6E">
        <w:t>navrhne technické prevedenie opatrení na zníženie prevádzkových nákladov (</w:t>
      </w:r>
      <w:bookmarkStart w:id="351" w:name="_Hlk21510842"/>
      <w:r w:rsidRPr="00533A6E">
        <w:t>náklady na energie, osobné náklady, náklady na opravy a údržbu</w:t>
      </w:r>
      <w:bookmarkEnd w:id="351"/>
      <w:r w:rsidRPr="00533A6E">
        <w:t>) týchto budov a energetického hospodárstva v nich a vyhotoví všetku potrebnú projektovú a technickú dokumentáciu potrebnú pre realizáciu opatrení</w:t>
      </w:r>
      <w:r w:rsidR="005E0380">
        <w:t xml:space="preserve"> </w:t>
      </w:r>
      <w:r w:rsidR="007A60E1">
        <w:t>pričom</w:t>
      </w:r>
      <w:r w:rsidR="005E0380">
        <w:t xml:space="preserve"> </w:t>
      </w:r>
      <w:r w:rsidR="007A60E1">
        <w:t xml:space="preserve">pre účely </w:t>
      </w:r>
      <w:r w:rsidR="005E0380" w:rsidRPr="005E0380">
        <w:t>inštaláci</w:t>
      </w:r>
      <w:r w:rsidR="007A60E1">
        <w:t>e</w:t>
      </w:r>
      <w:r w:rsidR="005E0380" w:rsidRPr="005E0380">
        <w:t xml:space="preserve"> plynových a elektrických kuchynských spotrebičov v rozsahu definovanom v Prílohe č. B.2 týchto súťažných podkladov</w:t>
      </w:r>
      <w:r w:rsidR="007A60E1" w:rsidRPr="007A60E1">
        <w:t xml:space="preserve"> </w:t>
      </w:r>
      <w:r w:rsidR="007A60E1">
        <w:t>je rozsah tohto opatrenia definovaný poskytnutou projektovou dokumentáciou (Príloha č. B.2)</w:t>
      </w:r>
      <w:r w:rsidR="005E0380">
        <w:t>;</w:t>
      </w:r>
    </w:p>
    <w:p w14:paraId="63273BDF" w14:textId="77777777" w:rsidR="007C675F" w:rsidRPr="00533A6E" w:rsidRDefault="007C675F" w:rsidP="00FB3FDF">
      <w:pPr>
        <w:pStyle w:val="Heading6"/>
      </w:pPr>
      <w:r w:rsidRPr="00533A6E">
        <w:t xml:space="preserve">tieto opatrenia realizuje a po realizácii opatrení bude dohliadať na prevádzkovanie energetického hospodárstva a vyčísľuje dosiahnuté úspory, </w:t>
      </w:r>
    </w:p>
    <w:p w14:paraId="7330D351" w14:textId="77777777" w:rsidR="007C675F" w:rsidRPr="00533A6E" w:rsidRDefault="007C675F" w:rsidP="00FB3FDF">
      <w:pPr>
        <w:pStyle w:val="Heading6"/>
      </w:pPr>
      <w:r w:rsidRPr="00533A6E">
        <w:t xml:space="preserve">zaručí sa za úspory dosiahnuté po realizácii opatrení a zabezpečí financovanie celej realizácie predmetu zákazky na základe dosahovaných úspor. </w:t>
      </w:r>
    </w:p>
    <w:p w14:paraId="73738EBA" w14:textId="72D6DE66" w:rsidR="007C675F" w:rsidRPr="00533A6E" w:rsidRDefault="007C675F" w:rsidP="0034376D">
      <w:pPr>
        <w:pStyle w:val="Heading4"/>
        <w:rPr>
          <w:rFonts w:ascii="Cambria" w:hAnsi="Cambria"/>
        </w:rPr>
      </w:pPr>
      <w:r w:rsidRPr="00533A6E">
        <w:rPr>
          <w:rFonts w:ascii="Cambria" w:hAnsi="Cambria"/>
        </w:rPr>
        <w:lastRenderedPageBreak/>
        <w:t xml:space="preserve">Jednotlivé budovy a zariadenia energetického hospodárstva sú a zostávajú v majetku verejného obstarávateľa. </w:t>
      </w:r>
    </w:p>
    <w:p w14:paraId="11BCF78B" w14:textId="4CE53332" w:rsidR="0034376D" w:rsidRPr="00533A6E" w:rsidRDefault="0034376D" w:rsidP="0034376D">
      <w:pPr>
        <w:pStyle w:val="Heading4"/>
        <w:rPr>
          <w:rFonts w:ascii="Cambria" w:hAnsi="Cambria"/>
        </w:rPr>
      </w:pPr>
      <w:r w:rsidRPr="00533A6E">
        <w:rPr>
          <w:rFonts w:ascii="Cambria" w:hAnsi="Cambria"/>
        </w:rPr>
        <w:t xml:space="preserve">Cena predmetu zákazky zahŕňa realizáciu opatrení (cenu predmetu zákazky vrátane analýzy spotreby energie, návrhu a projektového spracovania stavebných a technických prvkov, vykonania všetkých potrebných prác, spracovania dokumentácie skutočného vyhotovenia a ostatných plnení definovaných v zmluve a týchto súťažných podkladoch.), a  činností spojených vyhodnocovaním úspor a spracovaním dohodnutých dokumentov počas celej doby realizácie predmetu zákazky. </w:t>
      </w:r>
    </w:p>
    <w:p w14:paraId="38815F95" w14:textId="4BB930C3" w:rsidR="00871C57" w:rsidRPr="00533A6E" w:rsidRDefault="00982B30" w:rsidP="007817B7">
      <w:pPr>
        <w:pStyle w:val="Heading4"/>
        <w:rPr>
          <w:rFonts w:ascii="Cambria" w:hAnsi="Cambria"/>
        </w:rPr>
      </w:pPr>
      <w:r w:rsidRPr="00533A6E">
        <w:rPr>
          <w:rFonts w:ascii="Cambria" w:hAnsi="Cambria"/>
        </w:rPr>
        <w:t>R</w:t>
      </w:r>
      <w:r w:rsidR="00950DB7" w:rsidRPr="00533A6E">
        <w:rPr>
          <w:rFonts w:ascii="Cambria" w:hAnsi="Cambria"/>
        </w:rPr>
        <w:t xml:space="preserve">ozsah povinných opatrení Verejný obstarávateľ definuje v Prílohe č. </w:t>
      </w:r>
      <w:r w:rsidR="00284E38" w:rsidRPr="00533A6E">
        <w:rPr>
          <w:rFonts w:ascii="Cambria" w:hAnsi="Cambria"/>
        </w:rPr>
        <w:t>B.1</w:t>
      </w:r>
      <w:r w:rsidR="00950DB7" w:rsidRPr="00533A6E">
        <w:rPr>
          <w:rFonts w:ascii="Cambria" w:hAnsi="Cambria"/>
        </w:rPr>
        <w:t xml:space="preserve"> týchto súťažných podkl</w:t>
      </w:r>
      <w:r w:rsidR="00BE5BF7" w:rsidRPr="00533A6E">
        <w:rPr>
          <w:rFonts w:ascii="Cambria" w:hAnsi="Cambria"/>
        </w:rPr>
        <w:t>a</w:t>
      </w:r>
      <w:r w:rsidR="00950DB7" w:rsidRPr="00533A6E">
        <w:rPr>
          <w:rFonts w:ascii="Cambria" w:hAnsi="Cambria"/>
        </w:rPr>
        <w:t xml:space="preserve">dov. </w:t>
      </w:r>
    </w:p>
    <w:p w14:paraId="5270EFBB" w14:textId="247F0534" w:rsidR="0034376D" w:rsidRPr="00533A6E" w:rsidRDefault="0034376D" w:rsidP="0034376D">
      <w:pPr>
        <w:pStyle w:val="Heading4"/>
        <w:rPr>
          <w:rFonts w:ascii="Cambria" w:hAnsi="Cambria"/>
        </w:rPr>
      </w:pPr>
      <w:r w:rsidRPr="00533A6E">
        <w:rPr>
          <w:rFonts w:ascii="Cambria" w:hAnsi="Cambria"/>
        </w:rPr>
        <w:t xml:space="preserve">Doba realizácie predmetu zákazky je doba potrebná na prípravu a realizáciu technických úsporných opatrení a zahŕňa aj ďalších </w:t>
      </w:r>
      <w:r w:rsidR="00B5050C" w:rsidRPr="00533A6E">
        <w:rPr>
          <w:rFonts w:ascii="Cambria" w:hAnsi="Cambria"/>
        </w:rPr>
        <w:t xml:space="preserve">15 </w:t>
      </w:r>
      <w:r w:rsidRPr="00533A6E">
        <w:rPr>
          <w:rFonts w:ascii="Cambria" w:hAnsi="Cambria"/>
        </w:rPr>
        <w:t xml:space="preserve">rokov, počas ktorých sa sledujú a vyhodnocujú úspory a Verejný obstarávateľ spláca cenu za predmet zákazky. </w:t>
      </w:r>
    </w:p>
    <w:p w14:paraId="7375F679" w14:textId="6520599F" w:rsidR="000B4CA9" w:rsidRPr="00533A6E" w:rsidRDefault="0034376D" w:rsidP="0034376D">
      <w:pPr>
        <w:pStyle w:val="Heading4"/>
        <w:rPr>
          <w:rFonts w:ascii="Cambria" w:hAnsi="Cambria"/>
        </w:rPr>
      </w:pPr>
      <w:r w:rsidRPr="00533A6E">
        <w:rPr>
          <w:rFonts w:ascii="Cambria" w:hAnsi="Cambria"/>
        </w:rPr>
        <w:t xml:space="preserve">Cenu za opatrenia bude Verejný obstarávateľ platiť počas </w:t>
      </w:r>
      <w:r w:rsidR="004F61F8" w:rsidRPr="00533A6E">
        <w:rPr>
          <w:rFonts w:ascii="Cambria" w:hAnsi="Cambria"/>
        </w:rPr>
        <w:t xml:space="preserve">15 </w:t>
      </w:r>
      <w:r w:rsidRPr="00533A6E">
        <w:rPr>
          <w:rFonts w:ascii="Cambria" w:hAnsi="Cambria"/>
        </w:rPr>
        <w:t>rokov od ukončenia realizácie opatrení formou štvrťročných splátok, pričom podrobnejšie sú platobné podmienky upravené v návrhu zmluvy, ktorá bude výsledkom Verejného obstarávania (Príloha č. D.1 súťažných podkladov).</w:t>
      </w:r>
    </w:p>
    <w:p w14:paraId="11C61E00" w14:textId="24E66A10" w:rsidR="000B4CA9" w:rsidRPr="00533A6E" w:rsidRDefault="000B4CA9" w:rsidP="00E4125D">
      <w:pPr>
        <w:pStyle w:val="Heading3"/>
      </w:pPr>
      <w:bookmarkStart w:id="352" w:name="_Toc74145788"/>
      <w:r w:rsidRPr="00533A6E">
        <w:t>C</w:t>
      </w:r>
      <w:r w:rsidR="00EA4817" w:rsidRPr="00533A6E">
        <w:t>harakteristika súčasného stavu energetického hospodárstva</w:t>
      </w:r>
      <w:bookmarkEnd w:id="352"/>
    </w:p>
    <w:p w14:paraId="6BFBEF40" w14:textId="43589508" w:rsidR="000B4CA9" w:rsidRPr="00533A6E" w:rsidRDefault="000B4CA9" w:rsidP="007817B7">
      <w:pPr>
        <w:pStyle w:val="Heading4"/>
        <w:rPr>
          <w:rFonts w:ascii="Cambria" w:hAnsi="Cambria"/>
        </w:rPr>
      </w:pPr>
      <w:r w:rsidRPr="00533A6E">
        <w:rPr>
          <w:rFonts w:ascii="Cambria" w:hAnsi="Cambria"/>
        </w:rPr>
        <w:t xml:space="preserve">Charakteristika súčasného stavu </w:t>
      </w:r>
      <w:r w:rsidR="001514E7" w:rsidRPr="00533A6E">
        <w:rPr>
          <w:rFonts w:ascii="Cambria" w:hAnsi="Cambria"/>
        </w:rPr>
        <w:t>predmet</w:t>
      </w:r>
      <w:r w:rsidR="00D2450C" w:rsidRPr="00533A6E">
        <w:rPr>
          <w:rFonts w:ascii="Cambria" w:hAnsi="Cambria"/>
        </w:rPr>
        <w:t>n</w:t>
      </w:r>
      <w:r w:rsidR="00553837" w:rsidRPr="00533A6E">
        <w:rPr>
          <w:rFonts w:ascii="Cambria" w:hAnsi="Cambria"/>
        </w:rPr>
        <w:t>ých</w:t>
      </w:r>
      <w:r w:rsidR="00D2450C" w:rsidRPr="00533A6E">
        <w:rPr>
          <w:rFonts w:ascii="Cambria" w:hAnsi="Cambria"/>
        </w:rPr>
        <w:t xml:space="preserve"> budov</w:t>
      </w:r>
      <w:r w:rsidR="001514E7" w:rsidRPr="00533A6E">
        <w:rPr>
          <w:rFonts w:ascii="Cambria" w:hAnsi="Cambria"/>
        </w:rPr>
        <w:t xml:space="preserve"> </w:t>
      </w:r>
      <w:r w:rsidR="00D10815" w:rsidRPr="00533A6E">
        <w:rPr>
          <w:rFonts w:ascii="Cambria" w:hAnsi="Cambria"/>
        </w:rPr>
        <w:t xml:space="preserve">a kompletnej infraštruktúry </w:t>
      </w:r>
      <w:r w:rsidR="003716D2" w:rsidRPr="00533A6E">
        <w:rPr>
          <w:rFonts w:ascii="Cambria" w:hAnsi="Cambria"/>
        </w:rPr>
        <w:t>V</w:t>
      </w:r>
      <w:r w:rsidR="001514E7" w:rsidRPr="00533A6E">
        <w:rPr>
          <w:rFonts w:ascii="Cambria" w:hAnsi="Cambria"/>
        </w:rPr>
        <w:t>erejného obstarávateľa</w:t>
      </w:r>
      <w:r w:rsidRPr="00533A6E">
        <w:rPr>
          <w:rFonts w:ascii="Cambria" w:hAnsi="Cambria"/>
        </w:rPr>
        <w:t xml:space="preserve"> je opísaná v</w:t>
      </w:r>
      <w:r w:rsidR="00610B29" w:rsidRPr="00533A6E">
        <w:rPr>
          <w:rFonts w:ascii="Cambria" w:hAnsi="Cambria"/>
        </w:rPr>
        <w:t xml:space="preserve"> Prílohe č. </w:t>
      </w:r>
      <w:r w:rsidR="00284E38" w:rsidRPr="00533A6E">
        <w:rPr>
          <w:rFonts w:ascii="Cambria" w:hAnsi="Cambria"/>
        </w:rPr>
        <w:t>B.</w:t>
      </w:r>
      <w:r w:rsidR="00A52FEA" w:rsidRPr="00533A6E">
        <w:rPr>
          <w:rFonts w:ascii="Cambria" w:hAnsi="Cambria"/>
        </w:rPr>
        <w:t>1</w:t>
      </w:r>
      <w:r w:rsidR="00610B29" w:rsidRPr="00533A6E">
        <w:rPr>
          <w:rFonts w:ascii="Cambria" w:hAnsi="Cambria"/>
        </w:rPr>
        <w:t xml:space="preserve"> </w:t>
      </w:r>
      <w:r w:rsidRPr="00533A6E">
        <w:rPr>
          <w:rFonts w:ascii="Cambria" w:hAnsi="Cambria"/>
        </w:rPr>
        <w:t>týchto súťažných podkladov.</w:t>
      </w:r>
    </w:p>
    <w:p w14:paraId="6169EAA7" w14:textId="7983FC65" w:rsidR="000B4CA9" w:rsidRPr="00533A6E" w:rsidRDefault="000B4CA9" w:rsidP="00E4125D">
      <w:pPr>
        <w:pStyle w:val="Heading3"/>
      </w:pPr>
      <w:bookmarkStart w:id="353" w:name="_Toc74145789"/>
      <w:r w:rsidRPr="00533A6E">
        <w:t>P</w:t>
      </w:r>
      <w:r w:rsidR="00EA4817" w:rsidRPr="00533A6E">
        <w:t>ožiadavky na rozsah realizácie predmetu zákazky</w:t>
      </w:r>
      <w:r w:rsidR="001502CC" w:rsidRPr="00533A6E">
        <w:t xml:space="preserve"> a rozsah opatrení</w:t>
      </w:r>
      <w:bookmarkEnd w:id="353"/>
    </w:p>
    <w:p w14:paraId="2069F067" w14:textId="77777777" w:rsidR="003A3C9C" w:rsidRPr="00533A6E" w:rsidRDefault="003A3C9C" w:rsidP="003A3C9C">
      <w:pPr>
        <w:pStyle w:val="Heading4"/>
        <w:rPr>
          <w:rFonts w:ascii="Cambria" w:hAnsi="Cambria"/>
        </w:rPr>
      </w:pPr>
      <w:r w:rsidRPr="00533A6E">
        <w:rPr>
          <w:rFonts w:ascii="Cambria" w:hAnsi="Cambria"/>
        </w:rPr>
        <w:t>Pri plnení predmetu zákazky zabezpečí vybraný uchádzač aktivity minimálne v nasledovnom rozsahu:</w:t>
      </w:r>
    </w:p>
    <w:p w14:paraId="1B386B79" w14:textId="77777777" w:rsidR="003A3C9C" w:rsidRPr="00533A6E" w:rsidRDefault="003A3C9C" w:rsidP="00FB3FDF">
      <w:pPr>
        <w:pStyle w:val="Heading6"/>
      </w:pPr>
      <w:r w:rsidRPr="00533A6E">
        <w:t xml:space="preserve">spracovanie analýzy situácie a spracovanie správy z energetickej analýzy; </w:t>
      </w:r>
    </w:p>
    <w:p w14:paraId="5E7FC271" w14:textId="77777777" w:rsidR="003A3C9C" w:rsidRPr="00533A6E" w:rsidRDefault="003A3C9C" w:rsidP="00FB3FDF">
      <w:pPr>
        <w:pStyle w:val="Heading6"/>
      </w:pPr>
      <w:r w:rsidRPr="00533A6E">
        <w:t>spracovanie detailného návrhu technického prevedenia opatrení v súlade s ponukou uchádzača v zmysle podmienok uvedených v týchto súťažných podkladoch;</w:t>
      </w:r>
    </w:p>
    <w:p w14:paraId="66535FCF" w14:textId="2E82D17D" w:rsidR="003A3C9C" w:rsidRPr="00533A6E" w:rsidRDefault="003A3C9C" w:rsidP="00FB3FDF">
      <w:pPr>
        <w:pStyle w:val="Heading6"/>
      </w:pPr>
      <w:r w:rsidRPr="00533A6E">
        <w:t>projektovú prípravu realizácie opatrení a inžinierske činnosti potrebné na realizáciu týchto opatrení</w:t>
      </w:r>
      <w:r w:rsidR="00EE48ED">
        <w:t xml:space="preserve"> (</w:t>
      </w:r>
      <w:r w:rsidR="002E1681">
        <w:t>pričom v prípade</w:t>
      </w:r>
      <w:r w:rsidR="00EE48ED">
        <w:t xml:space="preserve"> opatrenia </w:t>
      </w:r>
      <w:r w:rsidR="00EE48ED" w:rsidRPr="00533A6E">
        <w:t>inštaláci</w:t>
      </w:r>
      <w:r w:rsidR="00EE48ED">
        <w:t>e</w:t>
      </w:r>
      <w:r w:rsidR="00EE48ED" w:rsidRPr="00533A6E">
        <w:t xml:space="preserve"> plynových a elektrických kuchynských spotrebičov v rozsahu definovanom v Prílohe č. B.2 týchto súťažných podkladov</w:t>
      </w:r>
      <w:r w:rsidR="002E1681">
        <w:t xml:space="preserve"> je rozsah definovaný touto poskytnutou projektovou dokumentáciou</w:t>
      </w:r>
      <w:r w:rsidR="00EE48ED">
        <w:t>)</w:t>
      </w:r>
      <w:r w:rsidRPr="00533A6E">
        <w:t>;</w:t>
      </w:r>
    </w:p>
    <w:p w14:paraId="278F8495" w14:textId="77777777" w:rsidR="003A3C9C" w:rsidRPr="00533A6E" w:rsidRDefault="003A3C9C" w:rsidP="00FB3FDF">
      <w:pPr>
        <w:pStyle w:val="Heading6"/>
      </w:pPr>
      <w:r w:rsidRPr="00533A6E">
        <w:t>praktickú realizáciu opatrení;</w:t>
      </w:r>
    </w:p>
    <w:p w14:paraId="47DE0FAF" w14:textId="77777777" w:rsidR="003A3C9C" w:rsidRPr="00533A6E" w:rsidRDefault="003A3C9C" w:rsidP="00FB3FDF">
      <w:pPr>
        <w:pStyle w:val="Heading6"/>
      </w:pPr>
      <w:r w:rsidRPr="00533A6E">
        <w:t>financovanie investičných nákladov súvisiacich s realizáciou opatrení;</w:t>
      </w:r>
    </w:p>
    <w:p w14:paraId="2D0C9853" w14:textId="77777777" w:rsidR="003A3C9C" w:rsidRPr="00533A6E" w:rsidRDefault="003A3C9C" w:rsidP="00FB3FDF">
      <w:pPr>
        <w:pStyle w:val="Heading6"/>
      </w:pPr>
      <w:r w:rsidRPr="00533A6E">
        <w:t>poskytnutie záruky za vykonané Opatrenia a dodané Energetické zariadenia počas celej doby trvania zmluvy;</w:t>
      </w:r>
    </w:p>
    <w:p w14:paraId="573C6345" w14:textId="77777777" w:rsidR="003A3C9C" w:rsidRPr="00533A6E" w:rsidRDefault="003A3C9C" w:rsidP="00FB3FDF">
      <w:pPr>
        <w:pStyle w:val="Heading6"/>
      </w:pPr>
      <w:r w:rsidRPr="00533A6E">
        <w:t xml:space="preserve">garanciu za dosiahnutie dohodnutých úspor; </w:t>
      </w:r>
    </w:p>
    <w:p w14:paraId="42B933F8" w14:textId="77777777" w:rsidR="003A3C9C" w:rsidRPr="00533A6E" w:rsidRDefault="003A3C9C" w:rsidP="00FB3FDF">
      <w:pPr>
        <w:pStyle w:val="Heading6"/>
      </w:pPr>
      <w:r w:rsidRPr="00533A6E">
        <w:t xml:space="preserve">služby dohľadu nad prevádzkou modernizovaného energetického hospodárstva; a </w:t>
      </w:r>
    </w:p>
    <w:p w14:paraId="560B8C21" w14:textId="77777777" w:rsidR="003A3C9C" w:rsidRPr="00533A6E" w:rsidRDefault="003A3C9C" w:rsidP="00FB3FDF">
      <w:pPr>
        <w:pStyle w:val="Heading6"/>
      </w:pPr>
      <w:r w:rsidRPr="00533A6E">
        <w:t>vyhodnocovanie dosahovaných úspor.</w:t>
      </w:r>
    </w:p>
    <w:p w14:paraId="140BC26E" w14:textId="77777777" w:rsidR="003A3C9C" w:rsidRPr="00533A6E" w:rsidRDefault="003A3C9C" w:rsidP="00FB3FDF">
      <w:pPr>
        <w:pStyle w:val="Heading6"/>
        <w:numPr>
          <w:ilvl w:val="0"/>
          <w:numId w:val="0"/>
        </w:numPr>
        <w:ind w:left="709"/>
      </w:pPr>
      <w:r w:rsidRPr="00533A6E">
        <w:t>(Podrobné podmienky plnenia sú upravené v návrhu zmluvy o dielo s rozšírenými zárukami v Prílohe č. D.1 súťažných podkladov)</w:t>
      </w:r>
    </w:p>
    <w:p w14:paraId="6867C1CE" w14:textId="77777777" w:rsidR="00BA4328" w:rsidRPr="00533A6E" w:rsidRDefault="00BA4328" w:rsidP="007817B7">
      <w:pPr>
        <w:pStyle w:val="Heading4"/>
        <w:rPr>
          <w:rFonts w:ascii="Cambria" w:hAnsi="Cambria"/>
        </w:rPr>
      </w:pPr>
      <w:bookmarkStart w:id="354" w:name="_Ref74143856"/>
      <w:r w:rsidRPr="00533A6E">
        <w:rPr>
          <w:rFonts w:ascii="Cambria" w:hAnsi="Cambria"/>
        </w:rPr>
        <w:t>Verejný obstarávateľ požaduje, aby navrhované a následne realizované opatrenia boli zamerané na nasledovné oblasti:</w:t>
      </w:r>
      <w:bookmarkEnd w:id="354"/>
    </w:p>
    <w:p w14:paraId="43A6345E" w14:textId="6BD06D7D" w:rsidR="002819CF" w:rsidRPr="00533A6E" w:rsidRDefault="00BA4328" w:rsidP="00FB3FDF">
      <w:pPr>
        <w:pStyle w:val="Heading5"/>
        <w:rPr>
          <w:b/>
          <w:bCs/>
        </w:rPr>
      </w:pPr>
      <w:r w:rsidRPr="00533A6E">
        <w:rPr>
          <w:b/>
          <w:bCs/>
        </w:rPr>
        <w:t xml:space="preserve">Rekonštrukcia tepelného hospodárstva </w:t>
      </w:r>
      <w:r w:rsidR="004B635B" w:rsidRPr="00533A6E">
        <w:t>pri rešpektovaní nasledovných podmienok</w:t>
      </w:r>
    </w:p>
    <w:p w14:paraId="0FFA7373" w14:textId="428C1F9F" w:rsidR="007E4015" w:rsidRPr="00533A6E" w:rsidRDefault="007E4015" w:rsidP="00FB3FDF">
      <w:pPr>
        <w:pStyle w:val="Heading6"/>
      </w:pPr>
      <w:r w:rsidRPr="00533A6E">
        <w:t xml:space="preserve">verejný obstarávateľ </w:t>
      </w:r>
      <w:r w:rsidR="00E94C58" w:rsidRPr="00533A6E">
        <w:t xml:space="preserve">požaduje </w:t>
      </w:r>
      <w:r w:rsidRPr="00533A6E">
        <w:t>nahradenie parnej časti súčasného tepelného hospodárstva (kotolňa a rozvody) teplovodnou;</w:t>
      </w:r>
    </w:p>
    <w:p w14:paraId="162BBDC0" w14:textId="7055B9A5" w:rsidR="007E4015" w:rsidRPr="00533A6E" w:rsidRDefault="007E4015" w:rsidP="00FB3FDF">
      <w:pPr>
        <w:pStyle w:val="Heading6"/>
      </w:pPr>
      <w:r w:rsidRPr="00533A6E">
        <w:t xml:space="preserve">rekonštrukcia centrálnej kotolne s využitím kondenzačných kotlov. Inštalovaný výkon </w:t>
      </w:r>
      <w:r w:rsidRPr="00533A6E">
        <w:lastRenderedPageBreak/>
        <w:t xml:space="preserve">kotolne má byť navrhnutý tak, aby pokryl potrebu tepla v súčasnosti využívaných a vykurovaných objektov. Navrhnuté technické riešenie kotolne musí umožňovať dodatočné </w:t>
      </w:r>
      <w:r w:rsidR="00016FD0">
        <w:t>nav</w:t>
      </w:r>
      <w:r w:rsidRPr="00533A6E">
        <w:t>ýšenie inštalovaného výkonu v prípade sprevádzkovania v súčasnosti nevyužívaných objektov nachádzajúcich sa v areáli verejného obstarávateľa;</w:t>
      </w:r>
    </w:p>
    <w:p w14:paraId="705F44E3" w14:textId="21C23F0C" w:rsidR="00BA4328" w:rsidRPr="00533A6E" w:rsidRDefault="007E4015" w:rsidP="00FB3FDF">
      <w:pPr>
        <w:pStyle w:val="Heading6"/>
      </w:pPr>
      <w:bookmarkStart w:id="355" w:name="_Ref64971300"/>
      <w:r w:rsidRPr="00533A6E">
        <w:t>rekonštrukcia areálových rozvodov tepla pre vyvedenie tepla zo zdroja tepla do nasledovných objektov:</w:t>
      </w:r>
      <w:bookmarkEnd w:id="355"/>
    </w:p>
    <w:p w14:paraId="3BD046C3" w14:textId="04269A5D" w:rsidR="00492AD6" w:rsidRPr="00533A6E" w:rsidRDefault="00492AD6" w:rsidP="00FE57E8">
      <w:pPr>
        <w:pStyle w:val="Heading7"/>
      </w:pPr>
      <w:r w:rsidRPr="00533A6E">
        <w:t>administratíva so spoločenskou časťou a vrátnicou,</w:t>
      </w:r>
    </w:p>
    <w:p w14:paraId="40377417" w14:textId="3AA8E181" w:rsidR="00492AD6" w:rsidRPr="00533A6E" w:rsidRDefault="00492AD6" w:rsidP="00FE57E8">
      <w:pPr>
        <w:pStyle w:val="Heading7"/>
      </w:pPr>
      <w:r w:rsidRPr="00533A6E">
        <w:t>vyšetrovací pavilón,</w:t>
      </w:r>
    </w:p>
    <w:p w14:paraId="2A6D7A9C" w14:textId="79EDFFB9" w:rsidR="00492AD6" w:rsidRPr="00533A6E" w:rsidRDefault="00492AD6" w:rsidP="00FE57E8">
      <w:pPr>
        <w:pStyle w:val="Heading7"/>
      </w:pPr>
      <w:r w:rsidRPr="00533A6E">
        <w:t>ženský pavilón,</w:t>
      </w:r>
    </w:p>
    <w:p w14:paraId="45058DDC" w14:textId="4362A981" w:rsidR="00492AD6" w:rsidRPr="00533A6E" w:rsidRDefault="00492AD6" w:rsidP="00FE57E8">
      <w:pPr>
        <w:pStyle w:val="Heading7"/>
      </w:pPr>
      <w:r w:rsidRPr="00533A6E">
        <w:t>mužský pavilón,</w:t>
      </w:r>
    </w:p>
    <w:p w14:paraId="01200CF0" w14:textId="6764C68E" w:rsidR="00492AD6" w:rsidRPr="00533A6E" w:rsidRDefault="00492AD6" w:rsidP="00FE57E8">
      <w:pPr>
        <w:pStyle w:val="Heading7"/>
      </w:pPr>
      <w:r w:rsidRPr="00533A6E">
        <w:t>kaplnka,</w:t>
      </w:r>
    </w:p>
    <w:p w14:paraId="459D08C3" w14:textId="34E33599" w:rsidR="00492AD6" w:rsidRPr="00533A6E" w:rsidRDefault="00492AD6" w:rsidP="00FE57E8">
      <w:pPr>
        <w:pStyle w:val="Heading7"/>
      </w:pPr>
      <w:r w:rsidRPr="00533A6E">
        <w:t>stravovací pavilón,</w:t>
      </w:r>
    </w:p>
    <w:p w14:paraId="3465F5D0" w14:textId="3914FB20" w:rsidR="00492AD6" w:rsidRPr="00533A6E" w:rsidRDefault="00492AD6" w:rsidP="00FE57E8">
      <w:pPr>
        <w:pStyle w:val="Heading7"/>
      </w:pPr>
      <w:r w:rsidRPr="00533A6E">
        <w:t>detský pavilón,</w:t>
      </w:r>
    </w:p>
    <w:p w14:paraId="4693EAC1" w14:textId="05EC0D8C" w:rsidR="00492AD6" w:rsidRPr="00533A6E" w:rsidRDefault="00492AD6" w:rsidP="00FE57E8">
      <w:pPr>
        <w:pStyle w:val="Heading7"/>
      </w:pPr>
      <w:r w:rsidRPr="00533A6E">
        <w:t>klinika drogovo závislých,</w:t>
      </w:r>
    </w:p>
    <w:p w14:paraId="33A1BED0" w14:textId="0D4D8BD3" w:rsidR="00492AD6" w:rsidRPr="00533A6E" w:rsidRDefault="00492AD6" w:rsidP="00FE57E8">
      <w:pPr>
        <w:pStyle w:val="Heading7"/>
      </w:pPr>
      <w:r w:rsidRPr="00533A6E">
        <w:t>plynová kotolňa,</w:t>
      </w:r>
    </w:p>
    <w:p w14:paraId="33F962B0" w14:textId="36E02410" w:rsidR="00492AD6" w:rsidRPr="00533A6E" w:rsidRDefault="00492AD6" w:rsidP="00FE57E8">
      <w:pPr>
        <w:pStyle w:val="Heading7"/>
      </w:pPr>
      <w:r w:rsidRPr="00533A6E">
        <w:t>garáže.</w:t>
      </w:r>
    </w:p>
    <w:p w14:paraId="4FD456DF" w14:textId="470B3F38" w:rsidR="00492AD6" w:rsidRPr="00533A6E" w:rsidRDefault="00492AD6" w:rsidP="00FB3FDF">
      <w:pPr>
        <w:pStyle w:val="Heading6"/>
        <w:numPr>
          <w:ilvl w:val="0"/>
          <w:numId w:val="0"/>
        </w:numPr>
        <w:ind w:left="1134"/>
      </w:pPr>
      <w:r w:rsidRPr="00533A6E">
        <w:t xml:space="preserve">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w:t>
      </w:r>
      <w:r w:rsidR="00016FD0">
        <w:t xml:space="preserve">vyhodnotenia vonkajšej a vnútornej </w:t>
      </w:r>
      <w:r w:rsidRPr="00533A6E">
        <w:t>teploty, hydraulického vyregulovania a odpojenia vykurovacej sústavy objektu od areálových rozvodov</w:t>
      </w:r>
      <w:r w:rsidR="004B635B" w:rsidRPr="00533A6E">
        <w:t>.</w:t>
      </w:r>
    </w:p>
    <w:p w14:paraId="79F5B3F0" w14:textId="474D7CD3" w:rsidR="004B635B" w:rsidRPr="00533A6E" w:rsidRDefault="004B635B" w:rsidP="00FB3FDF">
      <w:pPr>
        <w:pStyle w:val="Heading6"/>
      </w:pPr>
      <w:r w:rsidRPr="00533A6E">
        <w:t xml:space="preserve">nové tepelné hospodárstvo má byť vybavené novým systémom </w:t>
      </w:r>
      <w:proofErr w:type="spellStart"/>
      <w:r w:rsidRPr="00533A6E">
        <w:t>MaR</w:t>
      </w:r>
      <w:proofErr w:type="spellEnd"/>
      <w:r w:rsidRPr="00533A6E">
        <w:t xml:space="preserve"> s centrálnym dispečingom, ktorý ponúka moderné vymoženosti súčasnej technológie a to znázornenie a zaznamenávanie jednotlivých prevádzkových parametrov, nastavovanie prevádzkových parametrov z jedného miesta, diaľková kontrola funkčnosti zariadení s hlásením poruchových stavov, komunikácia so systémom energetického manažment a pod.</w:t>
      </w:r>
    </w:p>
    <w:p w14:paraId="02BA7882" w14:textId="74C9C1BF" w:rsidR="004B635B" w:rsidRPr="00533A6E" w:rsidRDefault="004B635B" w:rsidP="00FB3FDF">
      <w:pPr>
        <w:pStyle w:val="Heading5"/>
      </w:pPr>
      <w:r w:rsidRPr="00533A6E">
        <w:rPr>
          <w:b/>
          <w:bCs/>
        </w:rPr>
        <w:t>Technické zariadenie budov</w:t>
      </w:r>
      <w:r w:rsidRPr="00533A6E">
        <w:t xml:space="preserve"> pri rešpektovaní nasledovných podmienok:</w:t>
      </w:r>
    </w:p>
    <w:p w14:paraId="35A06954" w14:textId="79E21CF4" w:rsidR="004B635B" w:rsidRPr="00533A6E" w:rsidRDefault="004B635B" w:rsidP="00FB3FDF">
      <w:pPr>
        <w:pStyle w:val="Heading6"/>
      </w:pPr>
      <w:r w:rsidRPr="00533A6E">
        <w:t xml:space="preserve">hydraulické vyváženie vykurovacích sústav budov a inštalácia termoregulačných ventilov na vykurovacích telesách v prevedení </w:t>
      </w:r>
      <w:proofErr w:type="spellStart"/>
      <w:r w:rsidRPr="00533A6E">
        <w:t>antivandal</w:t>
      </w:r>
      <w:proofErr w:type="spellEnd"/>
      <w:r w:rsidRPr="00533A6E">
        <w:t>;</w:t>
      </w:r>
    </w:p>
    <w:p w14:paraId="7B1AC042" w14:textId="205404EF" w:rsidR="004B635B" w:rsidRPr="00533A6E" w:rsidRDefault="004B635B" w:rsidP="00FB3FDF">
      <w:pPr>
        <w:pStyle w:val="Heading6"/>
      </w:pPr>
      <w:r w:rsidRPr="00533A6E">
        <w:t xml:space="preserve">Opatrenia na úsporu vody. Inštalované úsporné technológie musia byť v prevedení </w:t>
      </w:r>
      <w:proofErr w:type="spellStart"/>
      <w:r w:rsidRPr="00533A6E">
        <w:t>antivandal</w:t>
      </w:r>
      <w:proofErr w:type="spellEnd"/>
      <w:r w:rsidRPr="00533A6E">
        <w:t xml:space="preserve"> (</w:t>
      </w:r>
      <w:proofErr w:type="spellStart"/>
      <w:r w:rsidRPr="00533A6E">
        <w:t>t.j</w:t>
      </w:r>
      <w:proofErr w:type="spellEnd"/>
      <w:r w:rsidRPr="00533A6E">
        <w:t>. v prevedení s odolnosťou proti vandalizmu).</w:t>
      </w:r>
    </w:p>
    <w:p w14:paraId="524DF946" w14:textId="5723260B" w:rsidR="00FE57E8" w:rsidRPr="00533A6E" w:rsidRDefault="00FE57E8" w:rsidP="00FB3FDF">
      <w:pPr>
        <w:pStyle w:val="Heading5"/>
      </w:pPr>
      <w:r w:rsidRPr="00533A6E">
        <w:t xml:space="preserve">Okrem vyššie uvedených opatrení verejný obstarávateľ požaduje tiež zrealizovanie </w:t>
      </w:r>
      <w:r w:rsidRPr="00533A6E">
        <w:rPr>
          <w:b/>
          <w:bCs/>
        </w:rPr>
        <w:t>nasledovných opatrení</w:t>
      </w:r>
      <w:r w:rsidRPr="00533A6E">
        <w:t>:</w:t>
      </w:r>
    </w:p>
    <w:p w14:paraId="7A776103" w14:textId="6FC9E696" w:rsidR="00FE57E8" w:rsidRPr="00533A6E" w:rsidRDefault="00FE57E8" w:rsidP="00FB3FDF">
      <w:pPr>
        <w:pStyle w:val="Heading6"/>
      </w:pPr>
      <w:r w:rsidRPr="00533A6E">
        <w:t xml:space="preserve">zavedenie systému energetického manažmentu (EMS) pre energetické hospodárstvo vereného obstarávateľa. EMS – „Energy Management </w:t>
      </w:r>
      <w:proofErr w:type="spellStart"/>
      <w:r w:rsidRPr="00533A6E">
        <w:t>System</w:t>
      </w:r>
      <w:proofErr w:type="spellEnd"/>
      <w:r w:rsidRPr="00533A6E">
        <w:t>” je komplexný systém merania, zaznamenávania, porovnávania a vyhodnocovania spotreby jednotlivých foriem energií na úrovni celej spoločnosti (fakturované náklady), jednotlivých oblastí spotreby energie (spotreba vybraných objektov) a jednotlivých vybraných technológií s najvyššou spotrebou, za účelom návrhu, realizácie a vyhodnocovania úsporných opatrení. EMS zavedený v areáli verejného obstarávateľa bude pozostávať z:</w:t>
      </w:r>
    </w:p>
    <w:p w14:paraId="2F9FF3F1" w14:textId="6D12C03A" w:rsidR="00FE57E8" w:rsidRPr="00533A6E" w:rsidRDefault="00FE57E8" w:rsidP="00FE57E8">
      <w:pPr>
        <w:pStyle w:val="Heading7"/>
      </w:pPr>
      <w:r w:rsidRPr="00533A6E">
        <w:t>inštalácie technických zariadení EMS minimálne v nasledovnom rozsahu:</w:t>
      </w:r>
      <w:r w:rsidR="00AB3C03" w:rsidRPr="00533A6E">
        <w:t xml:space="preserve"> meracie, snímacie, komunikačné a iné zariadenia umožňujúce meranie, zaznamenávanie a </w:t>
      </w:r>
      <w:r w:rsidR="00AB3C03" w:rsidRPr="00533A6E">
        <w:lastRenderedPageBreak/>
        <w:t>vyhodnocovanie spotreby jednotlivých nosičov energie (elektrina, zemný plyn, teplo, teplá voda) spotrebovávaných v príslušných objektoch a vody</w:t>
      </w:r>
      <w:r w:rsidR="00E94C58" w:rsidRPr="00533A6E">
        <w:t xml:space="preserve"> (v rozsahu od centrálneho hlavného merača vody po podružné merania na úrovni jednotlivých objektov)</w:t>
      </w:r>
      <w:r w:rsidR="00AB3C03" w:rsidRPr="00533A6E">
        <w:t xml:space="preserve"> a dosahovaných vnútorných parametrov pre všetky objekty, ktoré sú prevádzkované (viď zoznam objektov v bode </w:t>
      </w:r>
      <w:r w:rsidR="00AB3C03" w:rsidRPr="00533A6E">
        <w:fldChar w:fldCharType="begin"/>
      </w:r>
      <w:r w:rsidR="00AB3C03" w:rsidRPr="00533A6E">
        <w:instrText xml:space="preserve"> REF _Ref64971300 \r \h  \* MERGEFORMAT </w:instrText>
      </w:r>
      <w:r w:rsidR="00AB3C03" w:rsidRPr="00533A6E">
        <w:fldChar w:fldCharType="separate"/>
      </w:r>
      <w:r w:rsidR="00ED7F4A" w:rsidRPr="00533A6E">
        <w:t>4.2.1c)</w:t>
      </w:r>
      <w:r w:rsidR="00AB3C03" w:rsidRPr="00533A6E">
        <w:fldChar w:fldCharType="end"/>
      </w:r>
      <w:r w:rsidR="00AB3C03" w:rsidRPr="00533A6E">
        <w:t xml:space="preserve"> tejto časti vyššie).</w:t>
      </w:r>
    </w:p>
    <w:p w14:paraId="17167A7D" w14:textId="19FECAA6" w:rsidR="00AB3C03" w:rsidRPr="00533A6E" w:rsidRDefault="00AB3C03" w:rsidP="006D40A7">
      <w:pPr>
        <w:pStyle w:val="Heading7"/>
      </w:pPr>
      <w:r w:rsidRPr="00533A6E">
        <w:t>Monitorovania funkčnosti a prevádzkových parametrov dodaných zariadení a technológií.</w:t>
      </w:r>
    </w:p>
    <w:p w14:paraId="72F7795B" w14:textId="695C8A03" w:rsidR="00AB3C03" w:rsidRPr="00533A6E" w:rsidRDefault="006D40A7" w:rsidP="006D40A7">
      <w:pPr>
        <w:pStyle w:val="Heading7"/>
      </w:pPr>
      <w:r w:rsidRPr="00533A6E">
        <w:t>p</w:t>
      </w:r>
      <w:r w:rsidR="00AB3C03" w:rsidRPr="00533A6E">
        <w:t>oradenstva pri zvyšovaní energetickej efektívnosti (predkladanie správ o výsledkoch hospodárenia s energiou a možnostiach dodatočných úspor pri spotrebe energie minimálne v štvrťročných intervaloch).</w:t>
      </w:r>
    </w:p>
    <w:p w14:paraId="7B929EE7" w14:textId="6A201117" w:rsidR="00E94C58" w:rsidRPr="00533A6E" w:rsidRDefault="00E94C58" w:rsidP="00FB3FDF">
      <w:pPr>
        <w:pStyle w:val="Heading6"/>
      </w:pPr>
      <w:r w:rsidRPr="00533A6E">
        <w:t>Vypracovanie nového Prevádzkového poriadku oddelenia energetických zdrojov.</w:t>
      </w:r>
    </w:p>
    <w:p w14:paraId="3290A50E" w14:textId="3EEBEA91" w:rsidR="006D40A7" w:rsidRPr="00533A6E" w:rsidRDefault="006D40A7" w:rsidP="00FB3FDF">
      <w:pPr>
        <w:pStyle w:val="Heading6"/>
      </w:pPr>
      <w:r w:rsidRPr="00533A6E">
        <w:t>Rekonštrukcia pripojenia objektu „Kaplnka“ na rozvod studenej vody z rozvodu objektu „Ženský pavilón“ s doplnením samostatného podružného merania spotreby studenej vody s diaľkovým odpočtom (meranie musí byť pripojené do EMS).</w:t>
      </w:r>
    </w:p>
    <w:p w14:paraId="0F8D2E0B" w14:textId="5FF49FE7" w:rsidR="00E94C58" w:rsidRPr="00533A6E" w:rsidRDefault="000608AB" w:rsidP="0023215A">
      <w:pPr>
        <w:pStyle w:val="Heading4"/>
        <w:rPr>
          <w:rFonts w:ascii="Cambria" w:hAnsi="Cambria"/>
        </w:rPr>
      </w:pPr>
      <w:r w:rsidRPr="00533A6E">
        <w:rPr>
          <w:rFonts w:ascii="Cambria" w:hAnsi="Cambria"/>
        </w:rPr>
        <w:t xml:space="preserve">Okrem opatrení podľa bodu </w:t>
      </w:r>
      <w:r w:rsidRPr="00533A6E">
        <w:rPr>
          <w:rFonts w:ascii="Cambria" w:hAnsi="Cambria"/>
        </w:rPr>
        <w:fldChar w:fldCharType="begin"/>
      </w:r>
      <w:r w:rsidRPr="00533A6E">
        <w:rPr>
          <w:rFonts w:ascii="Cambria" w:hAnsi="Cambria"/>
        </w:rPr>
        <w:instrText xml:space="preserve"> REF _Ref74143856 \r \h </w:instrText>
      </w:r>
      <w:r w:rsid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Pr="00533A6E">
        <w:rPr>
          <w:rFonts w:ascii="Cambria" w:hAnsi="Cambria"/>
        </w:rPr>
        <w:t>4.2</w:t>
      </w:r>
      <w:r w:rsidRPr="00533A6E">
        <w:rPr>
          <w:rFonts w:ascii="Cambria" w:hAnsi="Cambria"/>
        </w:rPr>
        <w:fldChar w:fldCharType="end"/>
      </w:r>
      <w:r w:rsidRPr="00533A6E">
        <w:rPr>
          <w:rFonts w:ascii="Cambria" w:hAnsi="Cambria"/>
        </w:rPr>
        <w:t xml:space="preserve"> tejto časti súťažných podkl</w:t>
      </w:r>
      <w:r w:rsidR="0023215A" w:rsidRPr="00533A6E">
        <w:rPr>
          <w:rFonts w:ascii="Cambria" w:hAnsi="Cambria"/>
        </w:rPr>
        <w:t>a</w:t>
      </w:r>
      <w:r w:rsidRPr="00533A6E">
        <w:rPr>
          <w:rFonts w:ascii="Cambria" w:hAnsi="Cambria"/>
        </w:rPr>
        <w:t xml:space="preserve">dov je uchádzač povinný zrealizovať </w:t>
      </w:r>
      <w:r w:rsidR="0023215A" w:rsidRPr="00533A6E">
        <w:rPr>
          <w:rFonts w:ascii="Cambria" w:hAnsi="Cambria"/>
        </w:rPr>
        <w:t>i</w:t>
      </w:r>
      <w:r w:rsidR="00B744BD" w:rsidRPr="00533A6E">
        <w:rPr>
          <w:rFonts w:ascii="Cambria" w:hAnsi="Cambria"/>
        </w:rPr>
        <w:t>nštaláci</w:t>
      </w:r>
      <w:r w:rsidR="0023215A" w:rsidRPr="00533A6E">
        <w:rPr>
          <w:rFonts w:ascii="Cambria" w:hAnsi="Cambria"/>
        </w:rPr>
        <w:t>u</w:t>
      </w:r>
      <w:r w:rsidR="00686C65">
        <w:rPr>
          <w:rFonts w:ascii="Cambria" w:hAnsi="Cambria"/>
        </w:rPr>
        <w:t xml:space="preserve"> rozvodov plynu</w:t>
      </w:r>
      <w:r w:rsidR="00B744BD" w:rsidRPr="00533A6E">
        <w:rPr>
          <w:rFonts w:ascii="Cambria" w:hAnsi="Cambria"/>
        </w:rPr>
        <w:t xml:space="preserve"> plynových a elektrických kuchynských spotrebičov v rozsahu </w:t>
      </w:r>
      <w:r w:rsidR="0023215A" w:rsidRPr="00533A6E">
        <w:rPr>
          <w:rFonts w:ascii="Cambria" w:hAnsi="Cambria"/>
        </w:rPr>
        <w:t xml:space="preserve">definovanom </w:t>
      </w:r>
      <w:r w:rsidR="00B744BD" w:rsidRPr="00533A6E">
        <w:rPr>
          <w:rFonts w:ascii="Cambria" w:hAnsi="Cambria"/>
        </w:rPr>
        <w:t>v Prílohe č. B.</w:t>
      </w:r>
      <w:r w:rsidR="0023215A" w:rsidRPr="00533A6E">
        <w:rPr>
          <w:rFonts w:ascii="Cambria" w:hAnsi="Cambria"/>
        </w:rPr>
        <w:t>2</w:t>
      </w:r>
      <w:r w:rsidR="00B744BD" w:rsidRPr="00533A6E">
        <w:rPr>
          <w:rFonts w:ascii="Cambria" w:hAnsi="Cambria"/>
        </w:rPr>
        <w:t xml:space="preserve"> týchto súťažných podkladov</w:t>
      </w:r>
      <w:r w:rsidR="00427252">
        <w:rPr>
          <w:rFonts w:ascii="Cambria" w:hAnsi="Cambria"/>
        </w:rPr>
        <w:t xml:space="preserve"> a to počas plnej prevádzky kuchyne</w:t>
      </w:r>
      <w:r w:rsidR="0023215A" w:rsidRPr="00533A6E">
        <w:rPr>
          <w:rFonts w:ascii="Cambria" w:hAnsi="Cambria"/>
        </w:rPr>
        <w:t>.</w:t>
      </w:r>
    </w:p>
    <w:p w14:paraId="359FCD2B" w14:textId="77777777" w:rsidR="00A52FEA" w:rsidRPr="00533A6E" w:rsidRDefault="00A52FEA" w:rsidP="007817B7">
      <w:pPr>
        <w:pStyle w:val="Heading4"/>
        <w:rPr>
          <w:rFonts w:ascii="Cambria" w:hAnsi="Cambria"/>
        </w:rPr>
      </w:pPr>
      <w:r w:rsidRPr="00533A6E">
        <w:rPr>
          <w:rFonts w:ascii="Cambria" w:hAnsi="Cambria"/>
        </w:rPr>
        <w:t xml:space="preserve">Uchádzači nemôžu navrhovať opatrenia nad rámec stanoveného rozsahu definovaných opatrení. </w:t>
      </w:r>
    </w:p>
    <w:p w14:paraId="534122FD" w14:textId="463C3662" w:rsidR="000B4CA9" w:rsidRPr="00533A6E" w:rsidRDefault="000B4CA9" w:rsidP="00E4125D">
      <w:pPr>
        <w:pStyle w:val="Heading3"/>
      </w:pPr>
      <w:bookmarkStart w:id="356" w:name="_Toc74145790"/>
      <w:r w:rsidRPr="00533A6E">
        <w:t>Požiadavky na garanciu a výšku úspor</w:t>
      </w:r>
      <w:bookmarkEnd w:id="356"/>
      <w:r w:rsidR="00BF3480" w:rsidRPr="00533A6E">
        <w:t xml:space="preserve"> </w:t>
      </w:r>
    </w:p>
    <w:p w14:paraId="76440E40" w14:textId="77777777" w:rsidR="00084487" w:rsidRPr="00533A6E" w:rsidRDefault="00084487" w:rsidP="00084487">
      <w:pPr>
        <w:pStyle w:val="Heading4"/>
        <w:rPr>
          <w:rFonts w:ascii="Cambria" w:hAnsi="Cambria"/>
        </w:rPr>
      </w:pPr>
      <w:r w:rsidRPr="00533A6E">
        <w:rPr>
          <w:rFonts w:ascii="Cambria" w:hAnsi="Cambria"/>
        </w:rPr>
        <w:t>Verejný obstarávateľ požaduje, aby úspešný uchádzač garantoval dosiahnutie úspor prevádzkových nákladov (náklady na energie, osobné náklady, náklady na opravy a údržbu) po realizácii opatrení minimálne vo výške, ktorú navrhne vo svojej ponuke v Návrhu na plnenie kritérií ako hodnotu objemu Garantovaných ročných úspor. Podrobná metodika stanovenia a výpočtu úspor je popísaná v Prílohe č. 2 zmluvy o dielo s rozšírenými zárukami.</w:t>
      </w:r>
    </w:p>
    <w:p w14:paraId="2BE39F4B" w14:textId="551F153F" w:rsidR="00084487" w:rsidRPr="00533A6E" w:rsidRDefault="00084487" w:rsidP="00084487">
      <w:pPr>
        <w:pStyle w:val="Heading4"/>
        <w:rPr>
          <w:rFonts w:ascii="Cambria" w:hAnsi="Cambria"/>
        </w:rPr>
      </w:pPr>
      <w:r w:rsidRPr="00533A6E">
        <w:rPr>
          <w:rFonts w:ascii="Cambria" w:hAnsi="Cambria"/>
        </w:rPr>
        <w:t>Vždy musí platiť, že ročné platby za realizáciu predmetu zákazky</w:t>
      </w:r>
      <w:r w:rsidR="007C4B40" w:rsidRPr="00533A6E">
        <w:rPr>
          <w:rFonts w:ascii="Cambria" w:hAnsi="Cambria"/>
        </w:rPr>
        <w:t xml:space="preserve"> </w:t>
      </w:r>
      <w:r w:rsidR="005179E6" w:rsidRPr="00533A6E">
        <w:rPr>
          <w:rFonts w:ascii="Cambria" w:hAnsi="Cambria"/>
        </w:rPr>
        <w:t xml:space="preserve">vrátane </w:t>
      </w:r>
      <w:r w:rsidR="007C4B40" w:rsidRPr="00533A6E">
        <w:rPr>
          <w:rFonts w:ascii="Cambria" w:hAnsi="Cambria"/>
        </w:rPr>
        <w:t>DPH</w:t>
      </w:r>
      <w:r w:rsidRPr="00533A6E">
        <w:rPr>
          <w:rFonts w:ascii="Cambria" w:hAnsi="Cambria"/>
        </w:rPr>
        <w:t xml:space="preserve"> (súčet ročného objemu platieb podľa bodu 13.1</w:t>
      </w:r>
      <w:r w:rsidR="00402600" w:rsidRPr="00533A6E">
        <w:rPr>
          <w:rFonts w:ascii="Cambria" w:hAnsi="Cambria"/>
        </w:rPr>
        <w:t xml:space="preserve"> a </w:t>
      </w:r>
      <w:r w:rsidRPr="00533A6E">
        <w:rPr>
          <w:rFonts w:ascii="Cambria" w:hAnsi="Cambria"/>
        </w:rPr>
        <w:t>13.</w:t>
      </w:r>
      <w:r w:rsidR="00920093" w:rsidRPr="00533A6E">
        <w:rPr>
          <w:rFonts w:ascii="Cambria" w:hAnsi="Cambria"/>
        </w:rPr>
        <w:t>4</w:t>
      </w:r>
      <w:r w:rsidRPr="00533A6E">
        <w:rPr>
          <w:rFonts w:ascii="Cambria" w:hAnsi="Cambria"/>
        </w:rPr>
        <w:t xml:space="preserve"> zmluvy </w:t>
      </w:r>
      <w:r w:rsidR="005179E6" w:rsidRPr="00533A6E">
        <w:rPr>
          <w:rFonts w:ascii="Cambria" w:hAnsi="Cambria"/>
        </w:rPr>
        <w:t xml:space="preserve">vrátane </w:t>
      </w:r>
      <w:r w:rsidRPr="00533A6E">
        <w:rPr>
          <w:rFonts w:ascii="Cambria" w:hAnsi="Cambria"/>
        </w:rPr>
        <w:t>DPH) budú nižšie alebo maximálne rovnaké ako celkový objem Garantovaných úspor pripadajúcich na jeden (1) rok vyhodnocovaného obdobia</w:t>
      </w:r>
      <w:r w:rsidR="004F61F8" w:rsidRPr="00533A6E">
        <w:rPr>
          <w:rFonts w:ascii="Cambria" w:hAnsi="Cambria"/>
        </w:rPr>
        <w:t xml:space="preserve"> vrátane DPH</w:t>
      </w:r>
      <w:r w:rsidRPr="00533A6E">
        <w:rPr>
          <w:rFonts w:ascii="Cambria" w:hAnsi="Cambria"/>
        </w:rPr>
        <w:t xml:space="preserve">. Zároveň Verejný obstarávateľ požaduje, aby celkové garantované ročné úspory dosahovali hodnotu </w:t>
      </w:r>
      <w:r w:rsidRPr="00533A6E">
        <w:rPr>
          <w:rFonts w:ascii="Cambria" w:hAnsi="Cambria"/>
          <w:b/>
          <w:bCs/>
        </w:rPr>
        <w:t xml:space="preserve">minimálne </w:t>
      </w:r>
      <w:r w:rsidR="0023215A" w:rsidRPr="00533A6E">
        <w:rPr>
          <w:rFonts w:ascii="Cambria" w:hAnsi="Cambria"/>
          <w:b/>
          <w:bCs/>
        </w:rPr>
        <w:t xml:space="preserve">171 </w:t>
      </w:r>
      <w:r w:rsidRPr="00533A6E">
        <w:rPr>
          <w:rFonts w:ascii="Cambria" w:hAnsi="Cambria"/>
          <w:b/>
          <w:bCs/>
        </w:rPr>
        <w:t xml:space="preserve">000,- EUR </w:t>
      </w:r>
      <w:r w:rsidR="004F61F8" w:rsidRPr="00533A6E">
        <w:rPr>
          <w:rFonts w:ascii="Cambria" w:hAnsi="Cambria"/>
          <w:b/>
          <w:bCs/>
        </w:rPr>
        <w:t>vrátane</w:t>
      </w:r>
      <w:r w:rsidR="00D002AD" w:rsidRPr="00533A6E">
        <w:rPr>
          <w:rFonts w:ascii="Cambria" w:hAnsi="Cambria"/>
          <w:b/>
          <w:bCs/>
        </w:rPr>
        <w:t xml:space="preserve"> </w:t>
      </w:r>
      <w:r w:rsidRPr="00533A6E">
        <w:rPr>
          <w:rFonts w:ascii="Cambria" w:hAnsi="Cambria"/>
          <w:b/>
          <w:bCs/>
        </w:rPr>
        <w:t>DPH za rok</w:t>
      </w:r>
      <w:r w:rsidRPr="00533A6E">
        <w:rPr>
          <w:rFonts w:ascii="Cambria" w:hAnsi="Cambria"/>
        </w:rPr>
        <w:t>.</w:t>
      </w:r>
      <w:r w:rsidR="0023215A" w:rsidRPr="00533A6E">
        <w:rPr>
          <w:rFonts w:ascii="Cambria" w:hAnsi="Cambria"/>
        </w:rPr>
        <w:t xml:space="preserve"> Hodnota úspor bude stanovená podľa metodiky</w:t>
      </w:r>
      <w:r w:rsidR="005179E6" w:rsidRPr="00533A6E">
        <w:rPr>
          <w:rFonts w:ascii="Cambria" w:hAnsi="Cambria"/>
        </w:rPr>
        <w:t>, ktoré tvorí Prílohu č. 2 Zmluvy o Dielo s rozšírenými zárukami.</w:t>
      </w:r>
    </w:p>
    <w:p w14:paraId="2AF924AA" w14:textId="11A7328F" w:rsidR="000B4CA9" w:rsidRPr="00533A6E" w:rsidRDefault="000B4CA9" w:rsidP="00E4125D">
      <w:pPr>
        <w:pStyle w:val="Heading3"/>
        <w:rPr>
          <w:rFonts w:cs="Arial"/>
          <w:szCs w:val="20"/>
        </w:rPr>
      </w:pPr>
      <w:bookmarkStart w:id="357" w:name="_Toc74145791"/>
      <w:r w:rsidRPr="00533A6E">
        <w:t>S</w:t>
      </w:r>
      <w:r w:rsidR="00EA4817" w:rsidRPr="00533A6E">
        <w:t xml:space="preserve">úvisiace </w:t>
      </w:r>
      <w:r w:rsidR="00714AFB" w:rsidRPr="00533A6E">
        <w:t>plnenia</w:t>
      </w:r>
      <w:bookmarkEnd w:id="357"/>
    </w:p>
    <w:p w14:paraId="3975C151" w14:textId="6944AC4B" w:rsidR="009168F5" w:rsidRPr="00533A6E" w:rsidRDefault="000B4CA9" w:rsidP="007817B7">
      <w:pPr>
        <w:pStyle w:val="Heading4"/>
        <w:rPr>
          <w:rFonts w:ascii="Cambria" w:hAnsi="Cambria"/>
        </w:rPr>
      </w:pPr>
      <w:r w:rsidRPr="00533A6E">
        <w:rPr>
          <w:rFonts w:ascii="Cambria" w:hAnsi="Cambria"/>
        </w:rPr>
        <w:t xml:space="preserve">Súčasťou dodávky zariadení s príslušenstvom </w:t>
      </w:r>
      <w:r w:rsidR="009B4D2E" w:rsidRPr="00533A6E">
        <w:rPr>
          <w:rFonts w:ascii="Cambria" w:hAnsi="Cambria"/>
        </w:rPr>
        <w:t xml:space="preserve">v rámci realizácie predmetu zákazky </w:t>
      </w:r>
      <w:r w:rsidRPr="00533A6E">
        <w:rPr>
          <w:rFonts w:ascii="Cambria" w:hAnsi="Cambria"/>
        </w:rPr>
        <w:t>je ich dovoz, inštalácia, uvedenie do prevádzky</w:t>
      </w:r>
      <w:r w:rsidR="009B4D2E" w:rsidRPr="00533A6E">
        <w:rPr>
          <w:rFonts w:ascii="Cambria" w:hAnsi="Cambria"/>
        </w:rPr>
        <w:t xml:space="preserve"> </w:t>
      </w:r>
      <w:r w:rsidRPr="00533A6E">
        <w:rPr>
          <w:rFonts w:ascii="Cambria" w:hAnsi="Cambria"/>
        </w:rPr>
        <w:t>a základné predvedenie funkčnosti a zaškolenie na nainštalovaných zariadeniach (na užívateľskej úrovni) zodpovedný</w:t>
      </w:r>
      <w:r w:rsidR="009B4D2E" w:rsidRPr="00533A6E">
        <w:rPr>
          <w:rFonts w:ascii="Cambria" w:hAnsi="Cambria"/>
        </w:rPr>
        <w:t>ch</w:t>
      </w:r>
      <w:r w:rsidRPr="00533A6E">
        <w:rPr>
          <w:rFonts w:ascii="Cambria" w:hAnsi="Cambria"/>
        </w:rPr>
        <w:t xml:space="preserve"> os</w:t>
      </w:r>
      <w:r w:rsidR="009B4D2E" w:rsidRPr="00533A6E">
        <w:rPr>
          <w:rFonts w:ascii="Cambria" w:hAnsi="Cambria"/>
        </w:rPr>
        <w:t>ôb</w:t>
      </w:r>
      <w:r w:rsidRPr="00533A6E">
        <w:rPr>
          <w:rFonts w:ascii="Cambria" w:hAnsi="Cambria"/>
        </w:rPr>
        <w:t xml:space="preserve"> </w:t>
      </w:r>
      <w:r w:rsidR="00821B52" w:rsidRPr="00533A6E">
        <w:rPr>
          <w:rFonts w:ascii="Cambria" w:hAnsi="Cambria"/>
        </w:rPr>
        <w:t>Verejného obstarávateľa</w:t>
      </w:r>
      <w:r w:rsidRPr="00533A6E">
        <w:rPr>
          <w:rFonts w:ascii="Cambria" w:hAnsi="Cambria"/>
        </w:rPr>
        <w:t xml:space="preserve"> v potrebnom rozsahu</w:t>
      </w:r>
      <w:r w:rsidR="001E724D" w:rsidRPr="00533A6E">
        <w:rPr>
          <w:rFonts w:ascii="Cambria" w:hAnsi="Cambria"/>
        </w:rPr>
        <w:t xml:space="preserve"> a ďalšie parciálne služby spojené s plnením zmlúv, ktoré sú podrobnejšie popísané v Príloh</w:t>
      </w:r>
      <w:r w:rsidR="002C77B5" w:rsidRPr="00533A6E">
        <w:rPr>
          <w:rFonts w:ascii="Cambria" w:hAnsi="Cambria"/>
        </w:rPr>
        <w:t>e</w:t>
      </w:r>
      <w:r w:rsidR="001E724D" w:rsidRPr="00533A6E">
        <w:rPr>
          <w:rFonts w:ascii="Cambria" w:hAnsi="Cambria"/>
        </w:rPr>
        <w:t xml:space="preserve"> č. D.1 týchto súťažných podkladov.</w:t>
      </w:r>
    </w:p>
    <w:p w14:paraId="3ED4F39E" w14:textId="6943911F" w:rsidR="000B4CA9" w:rsidRPr="00533A6E" w:rsidRDefault="000B4CA9" w:rsidP="00E4125D">
      <w:pPr>
        <w:pStyle w:val="Heading3"/>
      </w:pPr>
      <w:bookmarkStart w:id="358" w:name="_Toc74145792"/>
      <w:r w:rsidRPr="00533A6E">
        <w:t>Z</w:t>
      </w:r>
      <w:r w:rsidR="00EA4817" w:rsidRPr="00533A6E">
        <w:t xml:space="preserve">áruka </w:t>
      </w:r>
      <w:r w:rsidR="00E86FAE" w:rsidRPr="00533A6E">
        <w:t xml:space="preserve">za </w:t>
      </w:r>
      <w:r w:rsidR="009B4D2E" w:rsidRPr="00533A6E">
        <w:t>zariaden</w:t>
      </w:r>
      <w:r w:rsidR="00E86FAE" w:rsidRPr="00533A6E">
        <w:t>ia</w:t>
      </w:r>
      <w:r w:rsidR="009B4D2E" w:rsidRPr="00533A6E">
        <w:t xml:space="preserve"> </w:t>
      </w:r>
      <w:r w:rsidR="00EA4817" w:rsidRPr="00533A6E">
        <w:t>a garancia úspory energie</w:t>
      </w:r>
      <w:bookmarkEnd w:id="358"/>
    </w:p>
    <w:p w14:paraId="70311E6B" w14:textId="19D4ED63" w:rsidR="00FB3FDF" w:rsidRPr="00533A6E" w:rsidRDefault="00FB3FDF" w:rsidP="00FB3FDF">
      <w:pPr>
        <w:pStyle w:val="Heading4"/>
        <w:rPr>
          <w:rFonts w:ascii="Cambria" w:hAnsi="Cambria"/>
        </w:rPr>
      </w:pPr>
      <w:r w:rsidRPr="00533A6E">
        <w:rPr>
          <w:rFonts w:ascii="Cambria" w:hAnsi="Cambria"/>
        </w:rPr>
        <w:t>Verejný obstarávateľ požaduje na dodané energetické zariadenia</w:t>
      </w:r>
      <w:r w:rsidR="008D0169" w:rsidRPr="00533A6E">
        <w:rPr>
          <w:rFonts w:ascii="Cambria" w:hAnsi="Cambria"/>
        </w:rPr>
        <w:t xml:space="preserve"> a všetky práce záruku v trvaní 24 mesiacov </w:t>
      </w:r>
      <w:r w:rsidRPr="00533A6E">
        <w:rPr>
          <w:rFonts w:ascii="Cambria" w:hAnsi="Cambria"/>
        </w:rPr>
        <w:t>a</w:t>
      </w:r>
      <w:r w:rsidR="008D0169" w:rsidRPr="00533A6E">
        <w:rPr>
          <w:rFonts w:ascii="Cambria" w:hAnsi="Cambria"/>
        </w:rPr>
        <w:t xml:space="preserve"> na </w:t>
      </w:r>
      <w:r w:rsidRPr="00533A6E">
        <w:rPr>
          <w:rFonts w:ascii="Cambria" w:hAnsi="Cambria"/>
        </w:rPr>
        <w:t xml:space="preserve">garanciu úspor záruku platnú počas celej doby trvania Obdobia garancie, t. j. záruku po dobu </w:t>
      </w:r>
      <w:r w:rsidR="004F61F8" w:rsidRPr="00533A6E">
        <w:rPr>
          <w:rFonts w:ascii="Cambria" w:hAnsi="Cambria"/>
        </w:rPr>
        <w:t xml:space="preserve">pätnásť </w:t>
      </w:r>
      <w:r w:rsidRPr="00533A6E">
        <w:rPr>
          <w:rFonts w:ascii="Cambria" w:hAnsi="Cambria"/>
        </w:rPr>
        <w:t>(1</w:t>
      </w:r>
      <w:r w:rsidR="004F61F8" w:rsidRPr="00533A6E">
        <w:rPr>
          <w:rFonts w:ascii="Cambria" w:hAnsi="Cambria"/>
        </w:rPr>
        <w:t>5</w:t>
      </w:r>
      <w:r w:rsidRPr="00533A6E">
        <w:rPr>
          <w:rFonts w:ascii="Cambria" w:hAnsi="Cambria"/>
        </w:rPr>
        <w:t>) rokov.</w:t>
      </w:r>
    </w:p>
    <w:p w14:paraId="247A7C90" w14:textId="0BF08D96" w:rsidR="000B4CA9" w:rsidRPr="00533A6E" w:rsidRDefault="000B4CA9" w:rsidP="00E4125D">
      <w:pPr>
        <w:pStyle w:val="Heading3"/>
      </w:pPr>
      <w:bookmarkStart w:id="359" w:name="_Toc74145793"/>
      <w:r w:rsidRPr="00533A6E">
        <w:t>M</w:t>
      </w:r>
      <w:r w:rsidR="00EA4817" w:rsidRPr="00533A6E">
        <w:t>iesto realizácie predmetu zákazky</w:t>
      </w:r>
      <w:bookmarkEnd w:id="359"/>
    </w:p>
    <w:p w14:paraId="798D56E9" w14:textId="55F13617" w:rsidR="00CA6CB5" w:rsidRPr="00533A6E" w:rsidRDefault="00B32DD8" w:rsidP="007817B7">
      <w:pPr>
        <w:pStyle w:val="Heading4"/>
        <w:rPr>
          <w:rFonts w:ascii="Cambria" w:hAnsi="Cambria"/>
        </w:rPr>
      </w:pPr>
      <w:r w:rsidRPr="00533A6E">
        <w:rPr>
          <w:rFonts w:ascii="Cambria" w:hAnsi="Cambria"/>
        </w:rPr>
        <w:t xml:space="preserve">Miestom </w:t>
      </w:r>
      <w:r w:rsidR="009B4D2E" w:rsidRPr="00533A6E">
        <w:rPr>
          <w:rFonts w:ascii="Cambria" w:hAnsi="Cambria"/>
        </w:rPr>
        <w:t>realizácie</w:t>
      </w:r>
      <w:r w:rsidRPr="00533A6E">
        <w:rPr>
          <w:rFonts w:ascii="Cambria" w:hAnsi="Cambria"/>
        </w:rPr>
        <w:t xml:space="preserve"> </w:t>
      </w:r>
      <w:r w:rsidR="0068594A" w:rsidRPr="00533A6E">
        <w:rPr>
          <w:rFonts w:ascii="Cambria" w:hAnsi="Cambria"/>
        </w:rPr>
        <w:t>p</w:t>
      </w:r>
      <w:r w:rsidRPr="00533A6E">
        <w:rPr>
          <w:rFonts w:ascii="Cambria" w:hAnsi="Cambria"/>
        </w:rPr>
        <w:t>redmetu zákazky</w:t>
      </w:r>
      <w:r w:rsidR="00632D0D" w:rsidRPr="00533A6E">
        <w:rPr>
          <w:rFonts w:ascii="Cambria" w:hAnsi="Cambria"/>
        </w:rPr>
        <w:t xml:space="preserve">: </w:t>
      </w:r>
      <w:r w:rsidR="00503D54" w:rsidRPr="00533A6E">
        <w:rPr>
          <w:rFonts w:ascii="Cambria" w:hAnsi="Cambria"/>
        </w:rPr>
        <w:t xml:space="preserve">budovy v areáli Psychiatrickej nemocnice </w:t>
      </w:r>
      <w:proofErr w:type="spellStart"/>
      <w:r w:rsidR="00503D54" w:rsidRPr="00533A6E">
        <w:rPr>
          <w:rFonts w:ascii="Cambria" w:hAnsi="Cambria"/>
        </w:rPr>
        <w:t>Philippa</w:t>
      </w:r>
      <w:proofErr w:type="spellEnd"/>
      <w:r w:rsidR="00503D54" w:rsidRPr="00533A6E">
        <w:rPr>
          <w:rFonts w:ascii="Cambria" w:hAnsi="Cambria"/>
        </w:rPr>
        <w:t xml:space="preserve"> </w:t>
      </w:r>
      <w:proofErr w:type="spellStart"/>
      <w:r w:rsidR="00503D54" w:rsidRPr="00533A6E">
        <w:rPr>
          <w:rFonts w:ascii="Cambria" w:hAnsi="Cambria"/>
        </w:rPr>
        <w:t>Pinela</w:t>
      </w:r>
      <w:proofErr w:type="spellEnd"/>
      <w:r w:rsidR="00503D54" w:rsidRPr="00533A6E">
        <w:rPr>
          <w:rFonts w:ascii="Cambria" w:hAnsi="Cambria"/>
        </w:rPr>
        <w:t>, Malacká cesta 63, 90218 Pezinok,</w:t>
      </w:r>
      <w:r w:rsidR="00632D0D" w:rsidRPr="00533A6E">
        <w:rPr>
          <w:rFonts w:ascii="Cambria" w:hAnsi="Cambria"/>
        </w:rPr>
        <w:t xml:space="preserve"> bližšie popísané v Prílohe č. B.</w:t>
      </w:r>
      <w:r w:rsidR="00A52FEA" w:rsidRPr="00533A6E">
        <w:rPr>
          <w:rFonts w:ascii="Cambria" w:hAnsi="Cambria"/>
        </w:rPr>
        <w:t>1</w:t>
      </w:r>
      <w:r w:rsidR="00632D0D" w:rsidRPr="00533A6E">
        <w:rPr>
          <w:rFonts w:ascii="Cambria" w:hAnsi="Cambria"/>
        </w:rPr>
        <w:t xml:space="preserve"> tejto časti súťažných podkladov.</w:t>
      </w:r>
    </w:p>
    <w:p w14:paraId="0F29E8F2" w14:textId="4C262EA5" w:rsidR="000B4CA9" w:rsidRPr="00533A6E" w:rsidRDefault="000B4CA9" w:rsidP="00E4125D">
      <w:pPr>
        <w:pStyle w:val="Heading3"/>
      </w:pPr>
      <w:bookmarkStart w:id="360" w:name="_Ref14346950"/>
      <w:bookmarkStart w:id="361" w:name="_Ref14346954"/>
      <w:bookmarkStart w:id="362" w:name="_Toc74145794"/>
      <w:r w:rsidRPr="00533A6E">
        <w:t>T</w:t>
      </w:r>
      <w:r w:rsidR="00EA4817" w:rsidRPr="00533A6E">
        <w:t>ermín realizácie predmetu zákazky</w:t>
      </w:r>
      <w:bookmarkEnd w:id="360"/>
      <w:bookmarkEnd w:id="361"/>
      <w:bookmarkEnd w:id="362"/>
    </w:p>
    <w:p w14:paraId="49402F42" w14:textId="57D13BA6" w:rsidR="00BE25F1" w:rsidRPr="00533A6E" w:rsidRDefault="00BE25F1" w:rsidP="00BE25F1">
      <w:pPr>
        <w:pStyle w:val="Heading4"/>
        <w:rPr>
          <w:rFonts w:ascii="Cambria" w:hAnsi="Cambria"/>
        </w:rPr>
      </w:pPr>
      <w:r w:rsidRPr="00533A6E">
        <w:rPr>
          <w:rFonts w:ascii="Cambria" w:hAnsi="Cambria"/>
        </w:rPr>
        <w:lastRenderedPageBreak/>
        <w:t xml:space="preserve">Doba realizácie predmetu zákazky bude max. </w:t>
      </w:r>
      <w:r w:rsidR="004F61F8" w:rsidRPr="00533A6E">
        <w:rPr>
          <w:rFonts w:ascii="Cambria" w:hAnsi="Cambria"/>
          <w:b/>
          <w:bCs/>
        </w:rPr>
        <w:t xml:space="preserve">192 </w:t>
      </w:r>
      <w:r w:rsidRPr="00533A6E">
        <w:rPr>
          <w:rFonts w:ascii="Cambria" w:hAnsi="Cambria"/>
          <w:b/>
          <w:bCs/>
        </w:rPr>
        <w:t>mesiacov</w:t>
      </w:r>
      <w:r w:rsidRPr="00533A6E">
        <w:rPr>
          <w:rFonts w:ascii="Cambria" w:hAnsi="Cambria"/>
        </w:rPr>
        <w:t xml:space="preserve"> od nadobudnutia účinnosti zmluvy v nasledujúcich etapách / míľnikoch:</w:t>
      </w:r>
    </w:p>
    <w:p w14:paraId="3E61C7C0" w14:textId="03655D0C" w:rsidR="00BE25F1" w:rsidRPr="00533A6E" w:rsidRDefault="00BE25F1" w:rsidP="00BE25F1">
      <w:pPr>
        <w:pStyle w:val="Heading6"/>
      </w:pPr>
      <w:r w:rsidRPr="00533A6E">
        <w:t xml:space="preserve">Etapa I – Obdobie príprav: Etapa I je v trvaní </w:t>
      </w:r>
      <w:r w:rsidRPr="00533A6E">
        <w:rPr>
          <w:b/>
          <w:bCs/>
        </w:rPr>
        <w:t xml:space="preserve">maximálne </w:t>
      </w:r>
      <w:r w:rsidR="002F27EA">
        <w:rPr>
          <w:b/>
          <w:bCs/>
        </w:rPr>
        <w:t>4</w:t>
      </w:r>
      <w:r w:rsidR="002F27EA" w:rsidRPr="00533A6E">
        <w:rPr>
          <w:b/>
          <w:bCs/>
        </w:rPr>
        <w:t xml:space="preserve"> </w:t>
      </w:r>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78145C39" w:rsidR="00BE25F1" w:rsidRPr="00533A6E" w:rsidRDefault="00BE25F1" w:rsidP="00BE25F1">
      <w:pPr>
        <w:pStyle w:val="Heading6"/>
      </w:pPr>
      <w:r w:rsidRPr="00533A6E">
        <w:t xml:space="preserve">Etapa II – Obdobie realizácie opatrení: Etapa II je v trvaní </w:t>
      </w:r>
      <w:r w:rsidRPr="00533A6E">
        <w:rPr>
          <w:b/>
          <w:bCs/>
        </w:rPr>
        <w:t xml:space="preserve">maximálne </w:t>
      </w:r>
      <w:r w:rsidRPr="002F27EA">
        <w:rPr>
          <w:b/>
          <w:bCs/>
        </w:rPr>
        <w:t>12 mesiacov</w:t>
      </w:r>
      <w:r w:rsidRPr="00533A6E">
        <w:t xml:space="preserve">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6D9C8DC5" w:rsidR="00BE25F1" w:rsidRPr="00533A6E" w:rsidRDefault="00BE25F1" w:rsidP="00BE25F1">
      <w:pPr>
        <w:pStyle w:val="Heading6"/>
      </w:pPr>
      <w:r w:rsidRPr="00533A6E">
        <w:t xml:space="preserve">Etapa III – Obdobie garancie: Etapa III je v trvaní </w:t>
      </w:r>
      <w:r w:rsidR="00686C65">
        <w:rPr>
          <w:b/>
          <w:bCs/>
        </w:rPr>
        <w:t>stoosemdesiat</w:t>
      </w:r>
      <w:r w:rsidRPr="00533A6E">
        <w:rPr>
          <w:b/>
          <w:bCs/>
        </w:rPr>
        <w:t xml:space="preserve"> [1</w:t>
      </w:r>
      <w:r w:rsidR="004F61F8" w:rsidRPr="00533A6E">
        <w:rPr>
          <w:b/>
          <w:bCs/>
        </w:rPr>
        <w:t>8</w:t>
      </w:r>
      <w:r w:rsidRPr="00533A6E">
        <w:rPr>
          <w:b/>
          <w:bCs/>
        </w:rPr>
        <w:t>0]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533A6E" w:rsidRDefault="000B4CA9" w:rsidP="00E4125D">
      <w:pPr>
        <w:pStyle w:val="Heading3"/>
      </w:pPr>
      <w:bookmarkStart w:id="363" w:name="_Toc74145795"/>
      <w:r w:rsidRPr="00533A6E">
        <w:t>Ď</w:t>
      </w:r>
      <w:r w:rsidR="00EA4817" w:rsidRPr="00533A6E">
        <w:t>alšie požiadavky na realizáciu predmetu zákazky</w:t>
      </w:r>
      <w:bookmarkEnd w:id="363"/>
      <w:r w:rsidR="00EA4817" w:rsidRPr="00533A6E">
        <w:t xml:space="preserve"> </w:t>
      </w:r>
    </w:p>
    <w:p w14:paraId="24F6F141" w14:textId="78981D81" w:rsidR="000B4CA9" w:rsidRPr="00533A6E" w:rsidRDefault="000B4CA9" w:rsidP="007817B7">
      <w:pPr>
        <w:pStyle w:val="Heading4"/>
        <w:rPr>
          <w:rFonts w:ascii="Cambria" w:hAnsi="Cambria"/>
        </w:rPr>
      </w:pPr>
      <w:r w:rsidRPr="00533A6E">
        <w:rPr>
          <w:rFonts w:ascii="Cambria" w:hAnsi="Cambria"/>
        </w:rPr>
        <w:t xml:space="preserve">Podrobný obsah realizácie predmetu zákazky a podmienky poskytovania súvisiacich </w:t>
      </w:r>
      <w:r w:rsidR="00821B52" w:rsidRPr="00533A6E">
        <w:rPr>
          <w:rFonts w:ascii="Cambria" w:hAnsi="Cambria"/>
        </w:rPr>
        <w:t>tovarov, služieb a stavebných prác</w:t>
      </w:r>
      <w:r w:rsidRPr="00533A6E">
        <w:rPr>
          <w:rFonts w:ascii="Cambria" w:hAnsi="Cambria"/>
        </w:rPr>
        <w:t xml:space="preserve"> </w:t>
      </w:r>
      <w:r w:rsidR="00E81C94" w:rsidRPr="00533A6E">
        <w:rPr>
          <w:rFonts w:ascii="Cambria" w:hAnsi="Cambria"/>
        </w:rPr>
        <w:t xml:space="preserve">sú špecifikované v návrhu </w:t>
      </w:r>
      <w:r w:rsidR="005936A9" w:rsidRPr="00533A6E">
        <w:rPr>
          <w:rFonts w:ascii="Cambria" w:hAnsi="Cambria"/>
        </w:rPr>
        <w:t>zml</w:t>
      </w:r>
      <w:r w:rsidR="00131814" w:rsidRPr="00533A6E">
        <w:rPr>
          <w:rFonts w:ascii="Cambria" w:hAnsi="Cambria"/>
        </w:rPr>
        <w:t>uvy</w:t>
      </w:r>
      <w:r w:rsidR="00821B52" w:rsidRPr="00533A6E">
        <w:rPr>
          <w:rFonts w:ascii="Cambria" w:hAnsi="Cambria"/>
        </w:rPr>
        <w:t xml:space="preserve"> </w:t>
      </w:r>
      <w:r w:rsidR="005936A9" w:rsidRPr="00533A6E">
        <w:rPr>
          <w:rFonts w:ascii="Cambria" w:hAnsi="Cambria"/>
        </w:rPr>
        <w:t>uveden</w:t>
      </w:r>
      <w:r w:rsidR="00131814" w:rsidRPr="00533A6E">
        <w:rPr>
          <w:rFonts w:ascii="Cambria" w:hAnsi="Cambria"/>
        </w:rPr>
        <w:t>om</w:t>
      </w:r>
      <w:r w:rsidR="00821B52" w:rsidRPr="00533A6E">
        <w:rPr>
          <w:rFonts w:ascii="Cambria" w:hAnsi="Cambria"/>
        </w:rPr>
        <w:t xml:space="preserve"> v</w:t>
      </w:r>
      <w:r w:rsidR="005936A9" w:rsidRPr="00533A6E">
        <w:rPr>
          <w:rFonts w:ascii="Cambria" w:hAnsi="Cambria"/>
        </w:rPr>
        <w:t> P</w:t>
      </w:r>
      <w:r w:rsidR="00821B52" w:rsidRPr="00533A6E">
        <w:rPr>
          <w:rFonts w:ascii="Cambria" w:hAnsi="Cambria"/>
        </w:rPr>
        <w:t>rílohe</w:t>
      </w:r>
      <w:r w:rsidR="005936A9" w:rsidRPr="00533A6E">
        <w:rPr>
          <w:rFonts w:ascii="Cambria" w:hAnsi="Cambria"/>
        </w:rPr>
        <w:t xml:space="preserve"> č.</w:t>
      </w:r>
      <w:r w:rsidR="00821B52" w:rsidRPr="00533A6E">
        <w:rPr>
          <w:rFonts w:ascii="Cambria" w:hAnsi="Cambria"/>
        </w:rPr>
        <w:t xml:space="preserve"> D.1</w:t>
      </w:r>
      <w:r w:rsidRPr="00533A6E">
        <w:rPr>
          <w:rFonts w:ascii="Cambria" w:hAnsi="Cambria"/>
        </w:rPr>
        <w:t>.</w:t>
      </w:r>
      <w:r w:rsidR="00821B52" w:rsidRPr="00533A6E">
        <w:rPr>
          <w:rFonts w:ascii="Cambria" w:hAnsi="Cambria"/>
        </w:rPr>
        <w:t xml:space="preserve"> týchto súťažných podkladov.</w:t>
      </w:r>
      <w:r w:rsidRPr="00533A6E">
        <w:rPr>
          <w:rFonts w:ascii="Cambria" w:hAnsi="Cambria"/>
        </w:rPr>
        <w:t xml:space="preserve"> Verejný obstarávateľ považuje všetky obchodné podmienky za súčasť predmetu zákazky (upravujúce spôsob jeho realizácie).</w:t>
      </w:r>
    </w:p>
    <w:p w14:paraId="309207E8" w14:textId="7CBE477C" w:rsidR="000B4CA9" w:rsidRPr="00533A6E" w:rsidRDefault="000B4CA9" w:rsidP="000B4CA9">
      <w:pPr>
        <w:rPr>
          <w:rFonts w:cs="Arial"/>
          <w:szCs w:val="20"/>
        </w:rPr>
      </w:pPr>
      <w:r w:rsidRPr="00533A6E">
        <w:rPr>
          <w:rFonts w:cs="Arial"/>
          <w:szCs w:val="20"/>
        </w:rPr>
        <w:t xml:space="preserve"> </w:t>
      </w:r>
    </w:p>
    <w:p w14:paraId="08F491B9" w14:textId="557C6086" w:rsidR="00831255" w:rsidRPr="00533A6E" w:rsidRDefault="00831255" w:rsidP="00831255">
      <w:pPr>
        <w:ind w:left="709"/>
        <w:rPr>
          <w:rFonts w:eastAsiaTheme="majorEastAsia" w:cs="Arial"/>
          <w:b/>
          <w:szCs w:val="20"/>
        </w:rPr>
      </w:pPr>
      <w:r w:rsidRPr="00533A6E">
        <w:rPr>
          <w:rFonts w:eastAsiaTheme="majorEastAsia" w:cs="Arial"/>
          <w:b/>
          <w:szCs w:val="20"/>
        </w:rPr>
        <w:t>Prílohy Časti B. Súťažných podkladov</w:t>
      </w:r>
    </w:p>
    <w:p w14:paraId="79E3CC57" w14:textId="47EC6853" w:rsidR="00A17F88" w:rsidRDefault="00831255" w:rsidP="00600F60">
      <w:pPr>
        <w:ind w:left="2127" w:hanging="1418"/>
        <w:rPr>
          <w:rFonts w:cs="Arial"/>
          <w:szCs w:val="20"/>
        </w:rPr>
      </w:pPr>
      <w:r w:rsidRPr="00533A6E">
        <w:rPr>
          <w:rFonts w:cs="Arial"/>
          <w:szCs w:val="20"/>
        </w:rPr>
        <w:t>Príloha č. B.1</w:t>
      </w:r>
      <w:r w:rsidRPr="00533A6E">
        <w:rPr>
          <w:rFonts w:cs="Arial"/>
          <w:szCs w:val="20"/>
        </w:rPr>
        <w:tab/>
      </w:r>
      <w:r w:rsidR="00ED3622" w:rsidRPr="00533A6E">
        <w:rPr>
          <w:rFonts w:cs="Arial"/>
          <w:szCs w:val="20"/>
        </w:rPr>
        <w:t>Opis súčasného stavu</w:t>
      </w:r>
    </w:p>
    <w:p w14:paraId="536B0866" w14:textId="30E9ADB9" w:rsidR="00394ABA" w:rsidRPr="00394ABA" w:rsidRDefault="00394ABA" w:rsidP="00600F60">
      <w:pPr>
        <w:ind w:left="2127" w:hanging="1418"/>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5CC8C70A" w14:textId="4FAF9D4D" w:rsidR="00AD286A" w:rsidRPr="00533A6E" w:rsidRDefault="00AD286A">
      <w:pPr>
        <w:spacing w:after="0" w:line="240" w:lineRule="auto"/>
        <w:jc w:val="left"/>
        <w:rPr>
          <w:rFonts w:cs="Arial"/>
          <w:szCs w:val="20"/>
        </w:rPr>
      </w:pPr>
      <w:r w:rsidRPr="00533A6E">
        <w:rPr>
          <w:rFonts w:cs="Arial"/>
          <w:szCs w:val="20"/>
        </w:rPr>
        <w:br w:type="page"/>
      </w:r>
    </w:p>
    <w:p w14:paraId="1F327C2D" w14:textId="77777777" w:rsidR="003952DC" w:rsidRPr="00533A6E" w:rsidRDefault="003952DC" w:rsidP="00D94CF5">
      <w:pPr>
        <w:ind w:left="2127" w:hanging="1418"/>
        <w:rPr>
          <w:rFonts w:cs="Arial"/>
          <w:szCs w:val="20"/>
        </w:rPr>
      </w:pPr>
    </w:p>
    <w:p w14:paraId="2057FB57" w14:textId="2B6C88AD" w:rsidR="00AB7E74" w:rsidRPr="00533A6E" w:rsidRDefault="00AB7E74" w:rsidP="007817B7">
      <w:pPr>
        <w:pStyle w:val="Heading1"/>
        <w:rPr>
          <w:rFonts w:ascii="Cambria" w:hAnsi="Cambria"/>
        </w:rPr>
      </w:pPr>
      <w:bookmarkStart w:id="364" w:name="_Toc4416503"/>
      <w:bookmarkStart w:id="365" w:name="_Toc4416638"/>
      <w:bookmarkStart w:id="366" w:name="_Toc4416932"/>
      <w:bookmarkStart w:id="367" w:name="_Toc4416981"/>
      <w:bookmarkStart w:id="368" w:name="_Toc74145796"/>
      <w:r w:rsidRPr="00533A6E">
        <w:rPr>
          <w:rFonts w:ascii="Cambria" w:hAnsi="Cambria"/>
        </w:rPr>
        <w:t>Spôsob určenia ceny</w:t>
      </w:r>
      <w:bookmarkEnd w:id="348"/>
      <w:bookmarkEnd w:id="364"/>
      <w:bookmarkEnd w:id="365"/>
      <w:bookmarkEnd w:id="366"/>
      <w:bookmarkEnd w:id="367"/>
      <w:bookmarkEnd w:id="368"/>
    </w:p>
    <w:p w14:paraId="5AB616E9" w14:textId="07BB45E3" w:rsidR="00AB7E74" w:rsidRPr="00533A6E" w:rsidRDefault="00AB7E74" w:rsidP="00E4125D">
      <w:pPr>
        <w:pStyle w:val="Heading3"/>
      </w:pPr>
      <w:bookmarkStart w:id="369" w:name="_Toc400006306"/>
      <w:bookmarkStart w:id="370" w:name="_Toc444084985"/>
      <w:bookmarkStart w:id="371" w:name="_Toc4416639"/>
      <w:bookmarkStart w:id="372" w:name="_Toc4416933"/>
      <w:bookmarkStart w:id="373" w:name="_Toc4416982"/>
      <w:bookmarkStart w:id="374" w:name="_Toc74145797"/>
      <w:r w:rsidRPr="00533A6E">
        <w:t xml:space="preserve">Stanovenie ceny za </w:t>
      </w:r>
      <w:r w:rsidR="0068594A" w:rsidRPr="00533A6E">
        <w:t>p</w:t>
      </w:r>
      <w:r w:rsidR="007D674D" w:rsidRPr="00533A6E">
        <w:t>redmet</w:t>
      </w:r>
      <w:r w:rsidRPr="00533A6E">
        <w:t xml:space="preserve"> zákazky</w:t>
      </w:r>
      <w:bookmarkEnd w:id="369"/>
      <w:bookmarkEnd w:id="370"/>
      <w:bookmarkEnd w:id="371"/>
      <w:bookmarkEnd w:id="372"/>
      <w:bookmarkEnd w:id="373"/>
      <w:bookmarkEnd w:id="374"/>
      <w:r w:rsidR="00D12961" w:rsidRPr="00533A6E">
        <w:t xml:space="preserve"> </w:t>
      </w:r>
    </w:p>
    <w:p w14:paraId="7C251DEA" w14:textId="77777777" w:rsidR="007C13AD" w:rsidRPr="00533A6E" w:rsidRDefault="007C13AD" w:rsidP="007817B7">
      <w:pPr>
        <w:pStyle w:val="Heading4"/>
        <w:rPr>
          <w:rFonts w:ascii="Cambria" w:hAnsi="Cambria"/>
        </w:rPr>
      </w:pPr>
      <w:bookmarkStart w:id="375" w:name="_Toc400006307"/>
      <w:bookmarkStart w:id="376" w:name="_Toc444084986"/>
      <w:bookmarkStart w:id="377" w:name="_Toc4416640"/>
      <w:bookmarkStart w:id="378" w:name="_Toc4416934"/>
      <w:bookmarkStart w:id="379" w:name="_Toc4416983"/>
      <w:r w:rsidRPr="00533A6E">
        <w:rPr>
          <w:rFonts w:ascii="Cambria" w:hAnsi="Cambria"/>
        </w:rPr>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533A6E" w:rsidRDefault="007C13AD" w:rsidP="007817B7">
      <w:pPr>
        <w:pStyle w:val="Heading4"/>
        <w:rPr>
          <w:rFonts w:ascii="Cambria" w:hAnsi="Cambria"/>
        </w:rPr>
      </w:pPr>
      <w:r w:rsidRPr="00533A6E">
        <w:rPr>
          <w:rFonts w:ascii="Cambria" w:hAnsi="Cambria"/>
        </w:rPr>
        <w:t>Uchádzač musí v ponuke uviesť celkovú cenu celého predmetu zákazky, t.</w:t>
      </w:r>
      <w:r w:rsidR="00624CDA" w:rsidRPr="00533A6E">
        <w:rPr>
          <w:rFonts w:ascii="Cambria" w:hAnsi="Cambria"/>
        </w:rPr>
        <w:t xml:space="preserve"> </w:t>
      </w:r>
      <w:r w:rsidRPr="00533A6E">
        <w:rPr>
          <w:rFonts w:ascii="Cambria" w:hAnsi="Cambria"/>
        </w:rPr>
        <w:t>j. cenu vrátane odplaty za akékoľvek súvisiace náklady</w:t>
      </w:r>
      <w:r w:rsidR="002A74A3" w:rsidRPr="00533A6E">
        <w:rPr>
          <w:rFonts w:ascii="Cambria" w:hAnsi="Cambria"/>
        </w:rPr>
        <w:t xml:space="preserve"> spojené s plnením uchádzača za realizáciu opatrení a poskytovanie súvisiacich služieb, ako sú opísané</w:t>
      </w:r>
      <w:r w:rsidRPr="00533A6E">
        <w:rPr>
          <w:rFonts w:ascii="Cambria" w:hAnsi="Cambria"/>
        </w:rPr>
        <w:t xml:space="preserve"> v Časti B. Opis predmetu zákazky a Časti D. Obchodné podmienky týchto súťažných podkladov</w:t>
      </w:r>
      <w:r w:rsidR="002A74A3" w:rsidRPr="00533A6E">
        <w:rPr>
          <w:rFonts w:ascii="Cambria" w:hAnsi="Cambria"/>
        </w:rPr>
        <w:t xml:space="preserve"> a v súlade s ponukou uchádzača</w:t>
      </w:r>
      <w:r w:rsidRPr="00533A6E">
        <w:rPr>
          <w:rFonts w:ascii="Cambria" w:hAnsi="Cambria"/>
        </w:rPr>
        <w:t>.</w:t>
      </w:r>
    </w:p>
    <w:p w14:paraId="46CB451E" w14:textId="444AF76A" w:rsidR="007C13AD" w:rsidRPr="00533A6E" w:rsidRDefault="007C13AD" w:rsidP="007817B7">
      <w:pPr>
        <w:pStyle w:val="Heading4"/>
        <w:rPr>
          <w:rFonts w:ascii="Cambria" w:hAnsi="Cambria"/>
        </w:rPr>
      </w:pPr>
      <w:r w:rsidRPr="00533A6E">
        <w:rPr>
          <w:rFonts w:ascii="Cambria" w:hAnsi="Cambria"/>
        </w:rPr>
        <w:t xml:space="preserve">Základnou zásadou posudzovania cien ponúknutých uchádzačmi je posudzovanie konečnej ceny, ktorú by </w:t>
      </w:r>
      <w:r w:rsidR="003716D2" w:rsidRPr="00533A6E">
        <w:rPr>
          <w:rFonts w:ascii="Cambria" w:hAnsi="Cambria"/>
        </w:rPr>
        <w:t>V</w:t>
      </w:r>
      <w:r w:rsidRPr="00533A6E">
        <w:rPr>
          <w:rFonts w:ascii="Cambria" w:hAnsi="Cambria"/>
        </w:rPr>
        <w:t xml:space="preserve">erejný obstarávateľ bol povinný zaplatiť uchádzačovi v prípade úspechu jeho ponuky v tejto </w:t>
      </w:r>
      <w:r w:rsidR="003716D2" w:rsidRPr="00533A6E">
        <w:rPr>
          <w:rFonts w:ascii="Cambria" w:hAnsi="Cambria"/>
        </w:rPr>
        <w:t>V</w:t>
      </w:r>
      <w:r w:rsidRPr="00533A6E">
        <w:rPr>
          <w:rFonts w:ascii="Cambria" w:hAnsi="Cambria"/>
        </w:rPr>
        <w:t xml:space="preserve">erejnej súťaži v súlade s platným právnym režimom upravujúcim akékoľvek dane a poplatky vzťahujúce sa na </w:t>
      </w:r>
      <w:r w:rsidR="00821B52" w:rsidRPr="00533A6E">
        <w:rPr>
          <w:rFonts w:ascii="Cambria" w:hAnsi="Cambria"/>
        </w:rPr>
        <w:t>obstaranie</w:t>
      </w:r>
      <w:r w:rsidRPr="00533A6E">
        <w:rPr>
          <w:rFonts w:ascii="Cambria" w:hAnsi="Cambria"/>
        </w:rPr>
        <w:t xml:space="preserve"> predmetu zákazky.  </w:t>
      </w:r>
    </w:p>
    <w:p w14:paraId="17A67633" w14:textId="77D3C920" w:rsidR="00AB7E74" w:rsidRPr="00533A6E" w:rsidRDefault="00AB7E74" w:rsidP="00E4125D">
      <w:pPr>
        <w:pStyle w:val="Heading3"/>
      </w:pPr>
      <w:bookmarkStart w:id="380" w:name="_Toc74145798"/>
      <w:r w:rsidRPr="00533A6E">
        <w:t xml:space="preserve">Predloženie ceny za </w:t>
      </w:r>
      <w:r w:rsidR="0068594A" w:rsidRPr="00533A6E">
        <w:t>p</w:t>
      </w:r>
      <w:r w:rsidR="007D674D" w:rsidRPr="00533A6E">
        <w:t>redmet</w:t>
      </w:r>
      <w:r w:rsidRPr="00533A6E">
        <w:t xml:space="preserve"> zákazky</w:t>
      </w:r>
      <w:bookmarkEnd w:id="375"/>
      <w:bookmarkEnd w:id="376"/>
      <w:bookmarkEnd w:id="377"/>
      <w:bookmarkEnd w:id="378"/>
      <w:bookmarkEnd w:id="379"/>
      <w:bookmarkEnd w:id="380"/>
    </w:p>
    <w:p w14:paraId="774336AE" w14:textId="77777777" w:rsidR="00AB7E74" w:rsidRPr="00533A6E" w:rsidRDefault="00AB7E74" w:rsidP="00C01EBB">
      <w:pPr>
        <w:pStyle w:val="ListParagraph"/>
        <w:widowControl w:val="0"/>
        <w:numPr>
          <w:ilvl w:val="0"/>
          <w:numId w:val="8"/>
        </w:numPr>
        <w:contextualSpacing w:val="0"/>
        <w:rPr>
          <w:rFonts w:ascii="Cambria" w:hAnsi="Cambria" w:cs="Arial"/>
          <w:vanish/>
        </w:rPr>
      </w:pPr>
    </w:p>
    <w:p w14:paraId="251CF124" w14:textId="2E0B9487" w:rsidR="00512AF5" w:rsidRPr="00533A6E" w:rsidRDefault="00512AF5" w:rsidP="007817B7">
      <w:pPr>
        <w:pStyle w:val="Heading4"/>
        <w:rPr>
          <w:rFonts w:ascii="Cambria" w:hAnsi="Cambria"/>
        </w:rPr>
      </w:pPr>
      <w:bookmarkStart w:id="381" w:name="_Hlk13568137"/>
      <w:r w:rsidRPr="00533A6E">
        <w:rPr>
          <w:rFonts w:ascii="Cambria" w:hAnsi="Cambria"/>
        </w:rPr>
        <w:t xml:space="preserve">Uchádzač v </w:t>
      </w:r>
      <w:r w:rsidR="00821B52" w:rsidRPr="00533A6E">
        <w:rPr>
          <w:rFonts w:ascii="Cambria" w:hAnsi="Cambria"/>
        </w:rPr>
        <w:t>n</w:t>
      </w:r>
      <w:r w:rsidRPr="00533A6E">
        <w:rPr>
          <w:rFonts w:ascii="Cambria" w:hAnsi="Cambria"/>
        </w:rPr>
        <w:t xml:space="preserve">ávrhu na plnenie kritérií </w:t>
      </w:r>
      <w:r w:rsidR="00BE37E5" w:rsidRPr="00533A6E">
        <w:rPr>
          <w:rFonts w:ascii="Cambria" w:hAnsi="Cambria"/>
        </w:rPr>
        <w:t xml:space="preserve">(formulár C.1 súťažných podkladov) </w:t>
      </w:r>
      <w:r w:rsidRPr="00533A6E">
        <w:rPr>
          <w:rFonts w:ascii="Cambria" w:hAnsi="Cambria"/>
        </w:rPr>
        <w:t xml:space="preserve">uvedie navrhovanú celkovú cenu </w:t>
      </w:r>
      <w:r w:rsidR="001B7E37" w:rsidRPr="00533A6E">
        <w:rPr>
          <w:rFonts w:ascii="Cambria" w:hAnsi="Cambria"/>
        </w:rPr>
        <w:t xml:space="preserve">aj </w:t>
      </w:r>
      <w:r w:rsidRPr="00533A6E">
        <w:rPr>
          <w:rFonts w:ascii="Cambria" w:hAnsi="Cambria"/>
        </w:rPr>
        <w:t>vrátane dane z pridanej hodnoty (ďalej len „</w:t>
      </w:r>
      <w:r w:rsidRPr="00533A6E">
        <w:rPr>
          <w:rFonts w:ascii="Cambria" w:hAnsi="Cambria"/>
          <w:b/>
        </w:rPr>
        <w:t>DPH</w:t>
      </w:r>
      <w:r w:rsidRPr="00533A6E">
        <w:rPr>
          <w:rFonts w:ascii="Cambria" w:hAnsi="Cambria"/>
        </w:rPr>
        <w:t xml:space="preserve">“), </w:t>
      </w:r>
      <w:r w:rsidR="00FB1BBF" w:rsidRPr="00533A6E">
        <w:rPr>
          <w:rFonts w:ascii="Cambria" w:hAnsi="Cambria"/>
        </w:rPr>
        <w:t>ktorú bude Verejný obstarávateľ musieť zaplatiť úspešnému uchádzačovi na základe faktúry, a to vo výške 20 % z ceny bez DPH</w:t>
      </w:r>
      <w:r w:rsidRPr="00533A6E">
        <w:rPr>
          <w:rFonts w:ascii="Cambria" w:hAnsi="Cambria"/>
        </w:rPr>
        <w:t xml:space="preserve">. Pri vypĺňaní jednotlivých položiek Prílohy č. </w:t>
      </w:r>
      <w:r w:rsidR="003952DC" w:rsidRPr="00533A6E">
        <w:rPr>
          <w:rFonts w:ascii="Cambria" w:hAnsi="Cambria"/>
        </w:rPr>
        <w:t>C</w:t>
      </w:r>
      <w:r w:rsidRPr="00533A6E">
        <w:rPr>
          <w:rFonts w:ascii="Cambria" w:hAnsi="Cambria"/>
        </w:rPr>
        <w:t xml:space="preserve">1 Návrh na plnenie kritérií uchádzač teda uvedie cenu bez DPH, sadzbu DPH a cenu vrátane DPH. </w:t>
      </w:r>
    </w:p>
    <w:p w14:paraId="625BB031" w14:textId="026B5BD2" w:rsidR="00512AF5" w:rsidRPr="00533A6E" w:rsidRDefault="00512AF5" w:rsidP="007817B7">
      <w:pPr>
        <w:pStyle w:val="Heading4"/>
        <w:numPr>
          <w:ilvl w:val="0"/>
          <w:numId w:val="0"/>
        </w:numPr>
        <w:ind w:left="709"/>
        <w:rPr>
          <w:rFonts w:ascii="Cambria" w:hAnsi="Cambria"/>
        </w:rPr>
      </w:pPr>
      <w:r w:rsidRPr="00533A6E">
        <w:rPr>
          <w:rFonts w:ascii="Cambria" w:hAnsi="Cambria"/>
        </w:rPr>
        <w:t>Hodnotená bude celková cena</w:t>
      </w:r>
      <w:r w:rsidR="00526986" w:rsidRPr="00533A6E">
        <w:rPr>
          <w:rFonts w:ascii="Cambria" w:hAnsi="Cambria"/>
        </w:rPr>
        <w:t xml:space="preserve"> </w:t>
      </w:r>
      <w:r w:rsidR="00533A6E" w:rsidRPr="00533A6E">
        <w:rPr>
          <w:rFonts w:ascii="Cambria" w:hAnsi="Cambria"/>
        </w:rPr>
        <w:t xml:space="preserve">vrátane </w:t>
      </w:r>
      <w:r w:rsidRPr="00533A6E">
        <w:rPr>
          <w:rFonts w:ascii="Cambria" w:hAnsi="Cambria"/>
        </w:rPr>
        <w:t>DPH.</w:t>
      </w:r>
    </w:p>
    <w:p w14:paraId="728337E4" w14:textId="3461F983" w:rsidR="00512AF5" w:rsidRPr="00533A6E" w:rsidRDefault="00512AF5" w:rsidP="007817B7">
      <w:pPr>
        <w:pStyle w:val="Heading4"/>
        <w:numPr>
          <w:ilvl w:val="0"/>
          <w:numId w:val="0"/>
        </w:numPr>
        <w:ind w:left="709"/>
        <w:rPr>
          <w:rFonts w:ascii="Cambria" w:hAnsi="Cambria"/>
        </w:rPr>
      </w:pPr>
      <w:r w:rsidRPr="00533A6E">
        <w:rPr>
          <w:rFonts w:ascii="Cambria" w:hAnsi="Cambria"/>
        </w:rPr>
        <w:t>Uchádzač zároveň uvedie, či je alebo nie je registrovaným platiteľom DPH v Slovenskej republike</w:t>
      </w:r>
      <w:bookmarkEnd w:id="381"/>
      <w:r w:rsidRPr="00533A6E">
        <w:rPr>
          <w:rFonts w:ascii="Cambria" w:hAnsi="Cambria"/>
        </w:rPr>
        <w:t xml:space="preserve">. </w:t>
      </w:r>
    </w:p>
    <w:p w14:paraId="2F041BD7" w14:textId="4CF8E207" w:rsidR="00512AF5" w:rsidRDefault="00512AF5" w:rsidP="007817B7">
      <w:pPr>
        <w:pStyle w:val="Heading4"/>
        <w:rPr>
          <w:rFonts w:ascii="Cambria" w:hAnsi="Cambria"/>
        </w:rPr>
      </w:pPr>
      <w:r w:rsidRPr="00533A6E">
        <w:rPr>
          <w:rFonts w:ascii="Cambria" w:hAnsi="Cambria"/>
        </w:rPr>
        <w:t>C</w:t>
      </w:r>
      <w:bookmarkStart w:id="382" w:name="_Hlk14250010"/>
      <w:r w:rsidRPr="00533A6E">
        <w:rPr>
          <w:rFonts w:ascii="Cambria" w:hAnsi="Cambria"/>
        </w:rPr>
        <w:t>enu predmetu zákazky predloží uchádzač vyplnením Návrh</w:t>
      </w:r>
      <w:r w:rsidR="0080134C" w:rsidRPr="00533A6E">
        <w:rPr>
          <w:rFonts w:ascii="Cambria" w:hAnsi="Cambria"/>
        </w:rPr>
        <w:t>u</w:t>
      </w:r>
      <w:r w:rsidRPr="00533A6E">
        <w:rPr>
          <w:rFonts w:ascii="Cambria" w:hAnsi="Cambria"/>
        </w:rPr>
        <w:t xml:space="preserve"> na plnenie kritérií</w:t>
      </w:r>
      <w:r w:rsidR="0080134C" w:rsidRPr="00533A6E">
        <w:rPr>
          <w:rFonts w:ascii="Cambria" w:hAnsi="Cambria"/>
        </w:rPr>
        <w:t xml:space="preserve"> a</w:t>
      </w:r>
      <w:r w:rsidRPr="00533A6E">
        <w:rPr>
          <w:rFonts w:ascii="Cambria" w:hAnsi="Cambria"/>
        </w:rPr>
        <w:t>, ktorého vzor tvorí obsah Prílohy C.1 Návrh na plnenie kritérií týchto súťažných podkladov.</w:t>
      </w:r>
      <w:bookmarkEnd w:id="382"/>
    </w:p>
    <w:p w14:paraId="0303F645" w14:textId="7DDF7DEF" w:rsidR="00A939E2" w:rsidRPr="00A939E2" w:rsidRDefault="00A939E2" w:rsidP="00A939E2">
      <w:pPr>
        <w:pStyle w:val="Heading4"/>
        <w:rPr>
          <w:rFonts w:ascii="Cambria" w:hAnsi="Cambria"/>
        </w:rPr>
      </w:pPr>
      <w:r>
        <w:rPr>
          <w:rFonts w:ascii="Cambria" w:hAnsi="Cambria"/>
        </w:rPr>
        <w:t>Uchádzač zároveň ako súčasť ponuky ocení a predloží aj v</w:t>
      </w:r>
      <w:r w:rsidRPr="00A939E2">
        <w:rPr>
          <w:rFonts w:ascii="Cambria" w:hAnsi="Cambria"/>
        </w:rPr>
        <w:t>ýkaz výmer, ktorý tvorí prílohu č. C.2 týchto súťažných podkladov</w:t>
      </w:r>
      <w:r>
        <w:rPr>
          <w:rFonts w:ascii="Cambria" w:hAnsi="Cambria"/>
        </w:rPr>
        <w:t>.</w:t>
      </w:r>
    </w:p>
    <w:p w14:paraId="1373DB25" w14:textId="15BC2117" w:rsidR="005C361C" w:rsidRPr="00533A6E" w:rsidRDefault="007954F2" w:rsidP="007817B7">
      <w:pPr>
        <w:pStyle w:val="Heading4"/>
        <w:rPr>
          <w:rFonts w:ascii="Cambria" w:hAnsi="Cambria"/>
        </w:rPr>
      </w:pPr>
      <w:r w:rsidRPr="00533A6E">
        <w:rPr>
          <w:rFonts w:ascii="Cambria" w:hAnsi="Cambria"/>
        </w:rPr>
        <w:t>P</w:t>
      </w:r>
      <w:r w:rsidR="005C361C" w:rsidRPr="00533A6E">
        <w:rPr>
          <w:rFonts w:ascii="Cambria" w:hAnsi="Cambria"/>
        </w:rPr>
        <w:t xml:space="preserve">ovinnosťou uchádzača je dôsledne preskúmať celý obsah súťažných podkladov a návrhu </w:t>
      </w:r>
      <w:r w:rsidR="00437C48" w:rsidRPr="00533A6E">
        <w:rPr>
          <w:rFonts w:ascii="Cambria" w:hAnsi="Cambria"/>
        </w:rPr>
        <w:t>z</w:t>
      </w:r>
      <w:r w:rsidR="005C361C" w:rsidRPr="00533A6E">
        <w:rPr>
          <w:rFonts w:ascii="Cambria" w:hAnsi="Cambria"/>
        </w:rPr>
        <w:t xml:space="preserve">mluvy, a na základe ich obsahu stanoviť cenu za uskutočnenie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5C361C" w:rsidRPr="00533A6E">
        <w:rPr>
          <w:rFonts w:ascii="Cambria" w:hAnsi="Cambria"/>
        </w:rPr>
        <w:t xml:space="preserve">mluvy, pričom do svojich ponukových cien zahrnie všetky náklady spojené s plnením </w:t>
      </w:r>
      <w:r w:rsidR="0068594A" w:rsidRPr="00533A6E">
        <w:rPr>
          <w:rFonts w:ascii="Cambria" w:hAnsi="Cambria"/>
        </w:rPr>
        <w:t>p</w:t>
      </w:r>
      <w:r w:rsidR="007D674D" w:rsidRPr="00533A6E">
        <w:rPr>
          <w:rFonts w:ascii="Cambria" w:hAnsi="Cambria"/>
        </w:rPr>
        <w:t>redmet</w:t>
      </w:r>
      <w:r w:rsidR="005C361C" w:rsidRPr="00533A6E">
        <w:rPr>
          <w:rFonts w:ascii="Cambria" w:hAnsi="Cambria"/>
        </w:rPr>
        <w:t>u zákazky.</w:t>
      </w:r>
      <w:r w:rsidR="00F515D2" w:rsidRPr="00533A6E">
        <w:rPr>
          <w:rFonts w:ascii="Cambria" w:hAnsi="Cambria"/>
        </w:rPr>
        <w:t xml:space="preserve"> </w:t>
      </w:r>
      <w:r w:rsidR="005C361C"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 zákazky v rozsahu a za podmienok uvedených v </w:t>
      </w:r>
      <w:r w:rsidR="00437C48" w:rsidRPr="00533A6E">
        <w:rPr>
          <w:rFonts w:ascii="Cambria" w:hAnsi="Cambria"/>
        </w:rPr>
        <w:t>z</w:t>
      </w:r>
      <w:r w:rsidR="005C361C" w:rsidRPr="00533A6E">
        <w:rPr>
          <w:rFonts w:ascii="Cambria" w:hAnsi="Cambria"/>
        </w:rPr>
        <w:t>mluve a primeraný zisk.</w:t>
      </w:r>
    </w:p>
    <w:p w14:paraId="2908A8BF" w14:textId="4B28E1D3" w:rsidR="003B49C4" w:rsidRPr="00533A6E" w:rsidRDefault="003B49C4" w:rsidP="003B49C4">
      <w:pPr>
        <w:ind w:left="709"/>
        <w:rPr>
          <w:rFonts w:eastAsiaTheme="majorEastAsia" w:cs="Arial"/>
          <w:b/>
          <w:szCs w:val="20"/>
        </w:rPr>
      </w:pPr>
      <w:r w:rsidRPr="00533A6E">
        <w:rPr>
          <w:rFonts w:eastAsiaTheme="majorEastAsia" w:cs="Arial"/>
          <w:b/>
          <w:szCs w:val="20"/>
        </w:rPr>
        <w:t>Prílohy Časti C. Súťažných podkladov</w:t>
      </w:r>
    </w:p>
    <w:p w14:paraId="249A90F5" w14:textId="01EF39A8" w:rsidR="003B49C4" w:rsidRDefault="003B49C4" w:rsidP="003B49C4">
      <w:pPr>
        <w:ind w:left="1985" w:hanging="1276"/>
        <w:rPr>
          <w:rFonts w:cs="Arial"/>
          <w:szCs w:val="20"/>
        </w:rPr>
      </w:pPr>
      <w:r w:rsidRPr="00533A6E">
        <w:rPr>
          <w:rFonts w:cs="Arial"/>
          <w:szCs w:val="20"/>
        </w:rPr>
        <w:t xml:space="preserve">Príloha č. C.1  </w:t>
      </w:r>
      <w:r w:rsidRPr="00533A6E">
        <w:rPr>
          <w:rFonts w:cs="Arial"/>
          <w:szCs w:val="20"/>
        </w:rPr>
        <w:tab/>
        <w:t>Návrh na plnenie kritérií (vzor)</w:t>
      </w:r>
      <w:r w:rsidR="00164D8E" w:rsidRPr="00533A6E">
        <w:rPr>
          <w:rFonts w:cs="Arial"/>
          <w:szCs w:val="20"/>
        </w:rPr>
        <w:t xml:space="preserve"> </w:t>
      </w:r>
    </w:p>
    <w:p w14:paraId="51839103" w14:textId="4DE7199F" w:rsidR="00A939E2" w:rsidRPr="00533A6E" w:rsidRDefault="00A939E2" w:rsidP="003B49C4">
      <w:pPr>
        <w:ind w:left="1985" w:hanging="1276"/>
        <w:rPr>
          <w:rFonts w:cs="Arial"/>
          <w:szCs w:val="20"/>
        </w:rPr>
      </w:pPr>
      <w:r>
        <w:rPr>
          <w:rFonts w:cs="Arial"/>
          <w:szCs w:val="20"/>
        </w:rPr>
        <w:t>Príloha č. C.2</w:t>
      </w:r>
      <w:r>
        <w:rPr>
          <w:rFonts w:cs="Arial"/>
          <w:szCs w:val="20"/>
        </w:rPr>
        <w:tab/>
        <w:t>Výkaz výmer</w:t>
      </w:r>
    </w:p>
    <w:p w14:paraId="3B8BAF63" w14:textId="66A4CD37" w:rsidR="003B49C4" w:rsidRPr="00533A6E" w:rsidRDefault="003B49C4">
      <w:pPr>
        <w:spacing w:after="0" w:line="240" w:lineRule="auto"/>
        <w:jc w:val="left"/>
        <w:rPr>
          <w:rFonts w:eastAsiaTheme="majorEastAsia" w:cstheme="majorBidi"/>
          <w:b/>
          <w:sz w:val="28"/>
          <w:szCs w:val="28"/>
          <w:u w:val="single"/>
        </w:rPr>
      </w:pPr>
      <w:r w:rsidRPr="00533A6E">
        <w:rPr>
          <w:rFonts w:eastAsiaTheme="majorEastAsia" w:cstheme="majorBidi"/>
          <w:b/>
          <w:sz w:val="28"/>
          <w:szCs w:val="28"/>
          <w:u w:val="single"/>
        </w:rPr>
        <w:br w:type="page"/>
      </w:r>
    </w:p>
    <w:p w14:paraId="3ABBE52C" w14:textId="311658A4" w:rsidR="004D6EEC" w:rsidRPr="00533A6E" w:rsidRDefault="004D6EEC" w:rsidP="007817B7">
      <w:pPr>
        <w:pStyle w:val="Heading1"/>
        <w:rPr>
          <w:rFonts w:ascii="Cambria" w:hAnsi="Cambria"/>
        </w:rPr>
      </w:pPr>
      <w:bookmarkStart w:id="383" w:name="_Toc4416504"/>
      <w:bookmarkStart w:id="384" w:name="_Toc4416641"/>
      <w:bookmarkStart w:id="385" w:name="_Toc4416935"/>
      <w:bookmarkStart w:id="386" w:name="_Toc4416984"/>
      <w:bookmarkStart w:id="387" w:name="_Toc74145799"/>
      <w:r w:rsidRPr="00533A6E">
        <w:rPr>
          <w:rFonts w:ascii="Cambria" w:hAnsi="Cambria"/>
        </w:rPr>
        <w:lastRenderedPageBreak/>
        <w:t>Obchodné podmienky</w:t>
      </w:r>
      <w:bookmarkEnd w:id="383"/>
      <w:bookmarkEnd w:id="384"/>
      <w:bookmarkEnd w:id="385"/>
      <w:bookmarkEnd w:id="386"/>
      <w:bookmarkEnd w:id="387"/>
    </w:p>
    <w:p w14:paraId="25F5FBFC" w14:textId="0CF252D8" w:rsidR="00AB7E74" w:rsidRPr="00533A6E" w:rsidRDefault="00AB7E74" w:rsidP="00E4125D">
      <w:pPr>
        <w:pStyle w:val="Heading3"/>
      </w:pPr>
      <w:bookmarkStart w:id="388" w:name="_Toc444084988"/>
      <w:bookmarkStart w:id="389" w:name="_Toc4416642"/>
      <w:bookmarkStart w:id="390" w:name="_Toc4416936"/>
      <w:bookmarkStart w:id="391" w:name="_Toc4416985"/>
      <w:bookmarkStart w:id="392" w:name="_Toc74145800"/>
      <w:r w:rsidRPr="00533A6E">
        <w:t xml:space="preserve">Podmienky uzatvorenia </w:t>
      </w:r>
      <w:r w:rsidR="00437C48" w:rsidRPr="00533A6E">
        <w:t>z</w:t>
      </w:r>
      <w:r w:rsidR="00347476" w:rsidRPr="00533A6E">
        <w:t>mluv</w:t>
      </w:r>
      <w:r w:rsidRPr="00533A6E">
        <w:t>y</w:t>
      </w:r>
      <w:bookmarkEnd w:id="388"/>
      <w:bookmarkEnd w:id="389"/>
      <w:bookmarkEnd w:id="390"/>
      <w:bookmarkEnd w:id="391"/>
      <w:bookmarkEnd w:id="392"/>
    </w:p>
    <w:p w14:paraId="116CF538" w14:textId="77777777" w:rsidR="00FB1BBF" w:rsidRPr="00533A6E" w:rsidRDefault="00FB1BBF" w:rsidP="00FB1BBF">
      <w:pPr>
        <w:pStyle w:val="Heading4"/>
        <w:rPr>
          <w:rFonts w:ascii="Cambria" w:hAnsi="Cambria"/>
        </w:rPr>
      </w:pPr>
      <w:r w:rsidRPr="00533A6E">
        <w:rPr>
          <w:rFonts w:ascii="Cambria" w:hAnsi="Cambria"/>
        </w:rPr>
        <w:t xml:space="preserve">Medzi Verejným obstarávateľom a úspešným uchádzačom ako poskytovateľom bude uzavretá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744B89CB" w14:textId="1C081992" w:rsidR="003B49C4" w:rsidRPr="00533A6E" w:rsidRDefault="00FB1BBF" w:rsidP="00FB1BBF">
      <w:pPr>
        <w:pStyle w:val="Heading4"/>
        <w:rPr>
          <w:rFonts w:ascii="Cambria" w:hAnsi="Cambria"/>
        </w:rPr>
      </w:pPr>
      <w:r w:rsidRPr="00533A6E">
        <w:rPr>
          <w:rFonts w:ascii="Cambria" w:hAnsi="Cambria"/>
        </w:rPr>
        <w:t>Uchádzač predloží v ponuke návrh zmluvy, ktorý musí byť vypracovaný v súlade s týmito súťažnými podkladmi. Uchádzač je povinný použiť vzor zmluvy uvedený v Prílohe č. D.1 tejto časti súťažných podkladov. Uchádzač nesmie okrem doplnenia vyznačeného textu akokoľvek meniť vzor zmluvy</w:t>
      </w:r>
      <w:r w:rsidR="00E24381" w:rsidRPr="00533A6E">
        <w:rPr>
          <w:rFonts w:ascii="Cambria" w:hAnsi="Cambria"/>
        </w:rPr>
        <w:t xml:space="preserve">. </w:t>
      </w:r>
    </w:p>
    <w:p w14:paraId="3E24DA0D" w14:textId="6C50D6C1" w:rsidR="003B49C4" w:rsidRPr="00533A6E" w:rsidRDefault="003B49C4" w:rsidP="003B49C4">
      <w:pPr>
        <w:ind w:left="709"/>
        <w:rPr>
          <w:rFonts w:eastAsiaTheme="majorEastAsia" w:cs="Arial"/>
          <w:b/>
          <w:szCs w:val="20"/>
        </w:rPr>
      </w:pPr>
      <w:r w:rsidRPr="00533A6E">
        <w:rPr>
          <w:rFonts w:eastAsiaTheme="majorEastAsia" w:cs="Arial"/>
          <w:b/>
          <w:szCs w:val="20"/>
        </w:rPr>
        <w:t>Prílohy Časti D. Súťažných podkladov</w:t>
      </w:r>
    </w:p>
    <w:p w14:paraId="375D3C68" w14:textId="14F4ED2F" w:rsidR="00AB7E74" w:rsidRPr="00533A6E" w:rsidRDefault="003B49C4" w:rsidP="007C13AD">
      <w:pPr>
        <w:widowControl w:val="0"/>
        <w:ind w:left="1985" w:hanging="1276"/>
      </w:pPr>
      <w:r w:rsidRPr="00533A6E">
        <w:rPr>
          <w:rFonts w:cs="Arial"/>
          <w:szCs w:val="20"/>
        </w:rPr>
        <w:t>Príloha č. D.1</w:t>
      </w:r>
      <w:r w:rsidRPr="00533A6E">
        <w:rPr>
          <w:rFonts w:cs="Arial"/>
          <w:szCs w:val="20"/>
        </w:rPr>
        <w:tab/>
      </w:r>
      <w:r w:rsidR="007C13AD" w:rsidRPr="00533A6E">
        <w:rPr>
          <w:rFonts w:cs="Arial"/>
          <w:szCs w:val="20"/>
        </w:rPr>
        <w:t xml:space="preserve">Zmluva </w:t>
      </w:r>
      <w:r w:rsidR="00937AE6" w:rsidRPr="00533A6E">
        <w:t>o</w:t>
      </w:r>
      <w:r w:rsidR="00FB1BBF" w:rsidRPr="00533A6E">
        <w:t> dielo s rozšírenými zárukami</w:t>
      </w:r>
    </w:p>
    <w:p w14:paraId="69A3886C" w14:textId="77777777" w:rsidR="00914ABE" w:rsidRPr="00533A6E" w:rsidRDefault="00914ABE" w:rsidP="009534E2">
      <w:pPr>
        <w:widowControl w:val="0"/>
        <w:jc w:val="center"/>
        <w:rPr>
          <w:b/>
          <w:bCs/>
          <w:caps/>
          <w:szCs w:val="20"/>
        </w:rPr>
      </w:pPr>
      <w:bookmarkStart w:id="393" w:name="_Toc444084990"/>
    </w:p>
    <w:p w14:paraId="41B583BB" w14:textId="77777777" w:rsidR="00914ABE" w:rsidRPr="00533A6E" w:rsidRDefault="00914ABE" w:rsidP="009534E2">
      <w:pPr>
        <w:widowControl w:val="0"/>
        <w:jc w:val="center"/>
        <w:rPr>
          <w:b/>
          <w:bCs/>
          <w:caps/>
          <w:szCs w:val="20"/>
        </w:rPr>
      </w:pPr>
    </w:p>
    <w:p w14:paraId="6B8B775F" w14:textId="77777777" w:rsidR="00914ABE" w:rsidRPr="00533A6E" w:rsidRDefault="00914ABE" w:rsidP="009534E2">
      <w:pPr>
        <w:widowControl w:val="0"/>
        <w:jc w:val="center"/>
        <w:rPr>
          <w:b/>
          <w:bCs/>
          <w:caps/>
          <w:szCs w:val="20"/>
        </w:rPr>
      </w:pPr>
    </w:p>
    <w:p w14:paraId="4BCD521A" w14:textId="77777777" w:rsidR="008F6793" w:rsidRPr="00533A6E" w:rsidRDefault="008F6793" w:rsidP="007817B7">
      <w:pPr>
        <w:pStyle w:val="Heading1"/>
        <w:rPr>
          <w:rFonts w:ascii="Cambria" w:hAnsi="Cambria"/>
        </w:rPr>
        <w:sectPr w:rsidR="008F6793" w:rsidRPr="00533A6E" w:rsidSect="001C4E2C">
          <w:headerReference w:type="default" r:id="rId18"/>
          <w:footerReference w:type="default" r:id="rId19"/>
          <w:pgSz w:w="11900" w:h="16840"/>
          <w:pgMar w:top="1134" w:right="1417" w:bottom="1560" w:left="1560" w:header="708" w:footer="708" w:gutter="0"/>
          <w:cols w:space="708"/>
          <w:docGrid w:linePitch="360"/>
        </w:sectPr>
      </w:pPr>
    </w:p>
    <w:p w14:paraId="796E10D1" w14:textId="7E0D4162" w:rsidR="00737281" w:rsidRPr="00533A6E" w:rsidRDefault="00737281" w:rsidP="007817B7">
      <w:pPr>
        <w:pStyle w:val="Heading1"/>
        <w:rPr>
          <w:rFonts w:ascii="Cambria" w:hAnsi="Cambria"/>
        </w:rPr>
      </w:pPr>
      <w:bookmarkStart w:id="395" w:name="_Toc4416505"/>
      <w:bookmarkStart w:id="396" w:name="_Toc4416643"/>
      <w:bookmarkStart w:id="397" w:name="_Toc4416937"/>
      <w:bookmarkStart w:id="398" w:name="_Toc4416986"/>
      <w:bookmarkStart w:id="399" w:name="_Toc74145801"/>
      <w:r w:rsidRPr="00533A6E">
        <w:rPr>
          <w:rFonts w:ascii="Cambria" w:hAnsi="Cambria"/>
        </w:rPr>
        <w:lastRenderedPageBreak/>
        <w:t>Kritéri</w:t>
      </w:r>
      <w:r w:rsidR="00FB212F" w:rsidRPr="00533A6E">
        <w:rPr>
          <w:rFonts w:ascii="Cambria" w:hAnsi="Cambria"/>
        </w:rPr>
        <w:t>á</w:t>
      </w:r>
      <w:r w:rsidRPr="00533A6E">
        <w:rPr>
          <w:rFonts w:ascii="Cambria" w:hAnsi="Cambria"/>
        </w:rPr>
        <w:t xml:space="preserve"> hodnotenia ponúk</w:t>
      </w:r>
      <w:bookmarkEnd w:id="393"/>
      <w:bookmarkEnd w:id="395"/>
      <w:bookmarkEnd w:id="396"/>
      <w:bookmarkEnd w:id="397"/>
      <w:bookmarkEnd w:id="398"/>
      <w:bookmarkEnd w:id="399"/>
    </w:p>
    <w:p w14:paraId="47E83B9C" w14:textId="16281121" w:rsidR="00737281" w:rsidRPr="00533A6E" w:rsidRDefault="00737281" w:rsidP="00E4125D">
      <w:pPr>
        <w:pStyle w:val="Heading3"/>
      </w:pPr>
      <w:bookmarkStart w:id="400" w:name="kriteria_vahy"/>
      <w:bookmarkStart w:id="401" w:name="_Toc444084991"/>
      <w:bookmarkStart w:id="402" w:name="_Toc4416644"/>
      <w:bookmarkStart w:id="403" w:name="_Toc4416938"/>
      <w:bookmarkStart w:id="404" w:name="_Toc4416987"/>
      <w:bookmarkStart w:id="405" w:name="_Toc74145802"/>
      <w:bookmarkEnd w:id="400"/>
      <w:r w:rsidRPr="00533A6E">
        <w:t>Kritérium na hodnotenie ponúk</w:t>
      </w:r>
      <w:bookmarkEnd w:id="401"/>
      <w:bookmarkEnd w:id="402"/>
      <w:bookmarkEnd w:id="403"/>
      <w:bookmarkEnd w:id="404"/>
      <w:bookmarkEnd w:id="405"/>
    </w:p>
    <w:p w14:paraId="5B39A85C" w14:textId="2DA6ACDC" w:rsidR="00885888" w:rsidRPr="00533A6E" w:rsidRDefault="00885888" w:rsidP="007817B7">
      <w:pPr>
        <w:pStyle w:val="Heading4"/>
        <w:rPr>
          <w:rFonts w:ascii="Cambria" w:hAnsi="Cambria"/>
        </w:rPr>
      </w:pPr>
      <w:r w:rsidRPr="00533A6E">
        <w:rPr>
          <w:rFonts w:ascii="Cambria" w:hAnsi="Cambria"/>
        </w:rPr>
        <w:t xml:space="preserve">Hodnotenie ponúk bude vykonané na základe kritéria ekonomicky najvýhodnejšia ponuka. Kritérium pozostáva z dvoch </w:t>
      </w:r>
      <w:proofErr w:type="spellStart"/>
      <w:r w:rsidRPr="00533A6E">
        <w:rPr>
          <w:rFonts w:ascii="Cambria" w:hAnsi="Cambria"/>
        </w:rPr>
        <w:t>podkritérií</w:t>
      </w:r>
      <w:proofErr w:type="spellEnd"/>
      <w:r w:rsidRPr="00533A6E">
        <w:rPr>
          <w:rFonts w:ascii="Cambria" w:hAnsi="Cambria"/>
        </w:rPr>
        <w:t>:</w:t>
      </w:r>
    </w:p>
    <w:p w14:paraId="4DFCC230" w14:textId="330EA0E3" w:rsidR="00885888" w:rsidRPr="00533A6E" w:rsidRDefault="006D75A2" w:rsidP="00FB3FDF">
      <w:pPr>
        <w:pStyle w:val="Heading6"/>
      </w:pPr>
      <w:r w:rsidRPr="00533A6E">
        <w:t>C</w:t>
      </w:r>
      <w:r w:rsidR="00885888" w:rsidRPr="00533A6E">
        <w:t xml:space="preserve">elkové úspory </w:t>
      </w:r>
      <w:r w:rsidRPr="00533A6E">
        <w:t>počas trvania zmluvy</w:t>
      </w:r>
      <w:r w:rsidRPr="00533A6E">
        <w:rPr>
          <w:rFonts w:cs="Arial"/>
          <w:noProof/>
          <w:szCs w:val="20"/>
        </w:rPr>
        <w:t xml:space="preserve"> </w:t>
      </w:r>
      <w:r w:rsidR="00533A6E" w:rsidRPr="00533A6E">
        <w:rPr>
          <w:rFonts w:cs="Arial"/>
          <w:noProof/>
          <w:szCs w:val="20"/>
        </w:rPr>
        <w:t xml:space="preserve">vrátane </w:t>
      </w:r>
      <w:r w:rsidRPr="00533A6E">
        <w:rPr>
          <w:rFonts w:cs="Arial"/>
          <w:noProof/>
          <w:szCs w:val="20"/>
        </w:rPr>
        <w:t>DPH</w:t>
      </w:r>
      <w:r w:rsidRPr="00533A6E">
        <w:t xml:space="preserve"> </w:t>
      </w:r>
      <w:r w:rsidR="00885888" w:rsidRPr="00533A6E">
        <w:t>(A),</w:t>
      </w:r>
    </w:p>
    <w:p w14:paraId="5BFE0B86" w14:textId="03882569" w:rsidR="00885888" w:rsidRPr="00533A6E" w:rsidRDefault="006D75A2" w:rsidP="00FB3FDF">
      <w:pPr>
        <w:pStyle w:val="Heading6"/>
      </w:pPr>
      <w:r w:rsidRPr="00533A6E">
        <w:t>C</w:t>
      </w:r>
      <w:r w:rsidR="00885888" w:rsidRPr="00533A6E">
        <w:t xml:space="preserve">elková cena za realizáciu predmetu zákazky </w:t>
      </w:r>
      <w:r w:rsidR="001D4D06" w:rsidRPr="00533A6E">
        <w:rPr>
          <w:rFonts w:cs="Arial"/>
          <w:noProof/>
          <w:szCs w:val="20"/>
        </w:rPr>
        <w:t>bez DPH</w:t>
      </w:r>
      <w:r w:rsidR="001D4D06" w:rsidRPr="00533A6E">
        <w:t xml:space="preserve"> </w:t>
      </w:r>
      <w:r w:rsidR="00885888" w:rsidRPr="00533A6E">
        <w:t>(B).</w:t>
      </w:r>
    </w:p>
    <w:p w14:paraId="42EA2032" w14:textId="103B8FFB" w:rsidR="007C13AD" w:rsidRPr="00533A6E" w:rsidRDefault="007C13AD" w:rsidP="00E4125D">
      <w:pPr>
        <w:pStyle w:val="Heading3"/>
      </w:pPr>
      <w:bookmarkStart w:id="406" w:name="_Ref14354291"/>
      <w:bookmarkStart w:id="407" w:name="_Toc74145803"/>
      <w:r w:rsidRPr="00533A6E">
        <w:t>S</w:t>
      </w:r>
      <w:r w:rsidR="00EA4817" w:rsidRPr="00533A6E">
        <w:t xml:space="preserve">pôsob výpočtu jednotlivých </w:t>
      </w:r>
      <w:proofErr w:type="spellStart"/>
      <w:r w:rsidR="00EA4817" w:rsidRPr="00533A6E">
        <w:t>podkritérií</w:t>
      </w:r>
      <w:bookmarkEnd w:id="406"/>
      <w:bookmarkEnd w:id="407"/>
      <w:proofErr w:type="spellEnd"/>
    </w:p>
    <w:p w14:paraId="30400C8E" w14:textId="7C94917C" w:rsidR="00885888" w:rsidRPr="00533A6E" w:rsidRDefault="00885888" w:rsidP="007817B7">
      <w:pPr>
        <w:pStyle w:val="Heading4"/>
        <w:rPr>
          <w:rFonts w:ascii="Cambria" w:hAnsi="Cambria"/>
        </w:rPr>
      </w:pPr>
      <w:r w:rsidRPr="00533A6E">
        <w:rPr>
          <w:rFonts w:ascii="Cambria" w:hAnsi="Cambria"/>
        </w:rPr>
        <w:t xml:space="preserve">Ponuky uchádzačov budú vyhodnotené na základe bodov pridelených jednotlivým </w:t>
      </w:r>
      <w:proofErr w:type="spellStart"/>
      <w:r w:rsidRPr="00533A6E">
        <w:rPr>
          <w:rFonts w:ascii="Cambria" w:hAnsi="Cambria"/>
        </w:rPr>
        <w:t>podkritériám</w:t>
      </w:r>
      <w:proofErr w:type="spellEnd"/>
      <w:r w:rsidRPr="00533A6E">
        <w:rPr>
          <w:rFonts w:ascii="Cambria" w:hAnsi="Cambria"/>
        </w:rPr>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533A6E" w14:paraId="6F89EFEA" w14:textId="77777777" w:rsidTr="00E25EF2">
        <w:tc>
          <w:tcPr>
            <w:tcW w:w="346" w:type="pct"/>
            <w:shd w:val="clear" w:color="auto" w:fill="D9D9D9"/>
            <w:vAlign w:val="center"/>
          </w:tcPr>
          <w:p w14:paraId="242E64B3" w14:textId="77777777" w:rsidR="00885888" w:rsidRPr="00533A6E" w:rsidRDefault="00885888" w:rsidP="00E25EF2">
            <w:pPr>
              <w:spacing w:beforeLines="60" w:before="144" w:afterLines="60" w:after="144"/>
              <w:jc w:val="center"/>
              <w:rPr>
                <w:rFonts w:cs="Arial"/>
                <w:szCs w:val="20"/>
                <w:lang w:eastAsia="cs-CZ"/>
              </w:rPr>
            </w:pPr>
            <w:proofErr w:type="spellStart"/>
            <w:r w:rsidRPr="00533A6E">
              <w:rPr>
                <w:rFonts w:cs="Arial"/>
                <w:szCs w:val="20"/>
                <w:lang w:eastAsia="cs-CZ"/>
              </w:rPr>
              <w:t>P.č</w:t>
            </w:r>
            <w:proofErr w:type="spellEnd"/>
            <w:r w:rsidRPr="00533A6E">
              <w:rPr>
                <w:rFonts w:cs="Arial"/>
                <w:szCs w:val="20"/>
                <w:lang w:eastAsia="cs-CZ"/>
              </w:rPr>
              <w:t>.</w:t>
            </w:r>
          </w:p>
        </w:tc>
        <w:tc>
          <w:tcPr>
            <w:tcW w:w="3340" w:type="pct"/>
            <w:shd w:val="clear" w:color="auto" w:fill="D9D9D9"/>
            <w:vAlign w:val="center"/>
          </w:tcPr>
          <w:p w14:paraId="1F7D008A" w14:textId="24DD5946"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Názov</w:t>
            </w:r>
          </w:p>
        </w:tc>
        <w:tc>
          <w:tcPr>
            <w:tcW w:w="1314" w:type="pct"/>
            <w:shd w:val="clear" w:color="auto" w:fill="D9D9D9"/>
            <w:vAlign w:val="center"/>
          </w:tcPr>
          <w:p w14:paraId="198A73D2"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Váha (body)</w:t>
            </w:r>
          </w:p>
        </w:tc>
      </w:tr>
      <w:tr w:rsidR="00885888" w:rsidRPr="00533A6E" w14:paraId="4F4064B1" w14:textId="77777777" w:rsidTr="00E25EF2">
        <w:tc>
          <w:tcPr>
            <w:tcW w:w="346" w:type="pct"/>
            <w:vAlign w:val="center"/>
          </w:tcPr>
          <w:p w14:paraId="19C5DFCB"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533A6E" w:rsidRDefault="006D75A2" w:rsidP="00E25EF2">
            <w:pPr>
              <w:spacing w:beforeLines="60" w:before="144" w:afterLines="60" w:after="144"/>
              <w:rPr>
                <w:rFonts w:cs="Arial"/>
                <w:szCs w:val="20"/>
                <w:lang w:eastAsia="cs-CZ"/>
              </w:rPr>
            </w:pPr>
            <w:r w:rsidRPr="00533A6E">
              <w:t>Celkové úspory počas trvania zmluvy</w:t>
            </w:r>
            <w:r w:rsidRPr="00533A6E">
              <w:rPr>
                <w:rFonts w:cs="Arial"/>
                <w:noProof/>
                <w:szCs w:val="20"/>
              </w:rPr>
              <w:t xml:space="preserve"> </w:t>
            </w:r>
            <w:r w:rsidR="00533A6E" w:rsidRPr="00533A6E">
              <w:rPr>
                <w:rFonts w:cs="Arial"/>
                <w:noProof/>
                <w:szCs w:val="20"/>
              </w:rPr>
              <w:t xml:space="preserve">vrátane </w:t>
            </w:r>
            <w:r w:rsidR="00885888" w:rsidRPr="00533A6E">
              <w:rPr>
                <w:rFonts w:cs="Arial"/>
                <w:noProof/>
                <w:szCs w:val="20"/>
              </w:rPr>
              <w:t>DPH (A)</w:t>
            </w:r>
          </w:p>
        </w:tc>
        <w:tc>
          <w:tcPr>
            <w:tcW w:w="1314" w:type="pct"/>
            <w:vAlign w:val="center"/>
          </w:tcPr>
          <w:p w14:paraId="13C031BA"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60 bodov</w:t>
            </w:r>
          </w:p>
        </w:tc>
      </w:tr>
      <w:tr w:rsidR="00885888" w:rsidRPr="00533A6E" w14:paraId="7CFE953D" w14:textId="77777777" w:rsidTr="00E25EF2">
        <w:tc>
          <w:tcPr>
            <w:tcW w:w="346" w:type="pct"/>
            <w:vAlign w:val="center"/>
          </w:tcPr>
          <w:p w14:paraId="7463B603"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533A6E" w:rsidRDefault="00885888" w:rsidP="00E25EF2">
            <w:pPr>
              <w:spacing w:beforeLines="60" w:before="144" w:afterLines="60" w:after="144"/>
              <w:rPr>
                <w:rFonts w:cs="Arial"/>
                <w:noProof/>
                <w:szCs w:val="20"/>
              </w:rPr>
            </w:pPr>
            <w:r w:rsidRPr="00533A6E">
              <w:rPr>
                <w:rFonts w:cs="Arial"/>
                <w:szCs w:val="20"/>
              </w:rPr>
              <w:t xml:space="preserve">Celková cena za realizáciu predmetu zákazky </w:t>
            </w:r>
            <w:r w:rsidR="00533A6E" w:rsidRPr="00533A6E">
              <w:rPr>
                <w:rFonts w:cs="Arial"/>
                <w:noProof/>
                <w:szCs w:val="20"/>
              </w:rPr>
              <w:t xml:space="preserve">vrátane </w:t>
            </w:r>
            <w:r w:rsidR="001D4D06" w:rsidRPr="00533A6E">
              <w:rPr>
                <w:rFonts w:cs="Arial"/>
                <w:noProof/>
                <w:szCs w:val="20"/>
              </w:rPr>
              <w:t>DPH</w:t>
            </w:r>
            <w:r w:rsidR="001D4D06" w:rsidRPr="00533A6E">
              <w:t xml:space="preserve"> </w:t>
            </w:r>
            <w:r w:rsidRPr="00533A6E">
              <w:rPr>
                <w:rFonts w:cs="Arial"/>
                <w:szCs w:val="20"/>
              </w:rPr>
              <w:t>(B)</w:t>
            </w:r>
          </w:p>
        </w:tc>
        <w:tc>
          <w:tcPr>
            <w:tcW w:w="1314" w:type="pct"/>
            <w:vAlign w:val="center"/>
          </w:tcPr>
          <w:p w14:paraId="33D7E87B"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40 bodov</w:t>
            </w:r>
          </w:p>
        </w:tc>
      </w:tr>
      <w:tr w:rsidR="00885888" w:rsidRPr="00533A6E" w14:paraId="0BE9A03D" w14:textId="77777777" w:rsidTr="00E25EF2">
        <w:tc>
          <w:tcPr>
            <w:tcW w:w="3686" w:type="pct"/>
            <w:gridSpan w:val="2"/>
            <w:shd w:val="clear" w:color="auto" w:fill="D9D9D9" w:themeFill="background1" w:themeFillShade="D9"/>
            <w:vAlign w:val="center"/>
          </w:tcPr>
          <w:p w14:paraId="7FB50345" w14:textId="23B9AAE2" w:rsidR="00885888" w:rsidRPr="00533A6E" w:rsidRDefault="00885888" w:rsidP="00E25EF2">
            <w:pPr>
              <w:spacing w:beforeLines="60" w:before="144" w:afterLines="60" w:after="144"/>
              <w:rPr>
                <w:rFonts w:cs="Arial"/>
                <w:b/>
                <w:szCs w:val="20"/>
              </w:rPr>
            </w:pPr>
            <w:r w:rsidRPr="00533A6E">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533A6E" w:rsidRDefault="00B97693" w:rsidP="00516638">
            <w:pPr>
              <w:spacing w:beforeLines="60" w:before="144" w:afterLines="60" w:after="144"/>
              <w:jc w:val="center"/>
              <w:rPr>
                <w:rFonts w:cs="Arial"/>
                <w:szCs w:val="20"/>
              </w:rPr>
            </w:pPr>
            <w:r w:rsidRPr="00533A6E">
              <w:rPr>
                <w:rFonts w:cs="Arial"/>
                <w:b/>
                <w:szCs w:val="20"/>
              </w:rPr>
              <w:t>100 bodov</w:t>
            </w:r>
          </w:p>
        </w:tc>
      </w:tr>
    </w:tbl>
    <w:p w14:paraId="1CB4F05F" w14:textId="2D3D0AEC" w:rsidR="00885888" w:rsidRPr="00533A6E" w:rsidRDefault="00885888" w:rsidP="00885888">
      <w:pPr>
        <w:rPr>
          <w:rFonts w:cs="Arial"/>
          <w:szCs w:val="20"/>
        </w:rPr>
      </w:pPr>
    </w:p>
    <w:p w14:paraId="50736683" w14:textId="7B6AFB1E"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1: Celkové úspory počas trvania zmluvy </w:t>
      </w:r>
      <w:r w:rsidR="00533A6E" w:rsidRPr="00533A6E">
        <w:rPr>
          <w:rFonts w:ascii="Cambria" w:hAnsi="Cambria"/>
          <w:noProof/>
        </w:rPr>
        <w:t xml:space="preserve">vrátane </w:t>
      </w:r>
      <w:r w:rsidR="00526986" w:rsidRPr="00533A6E">
        <w:rPr>
          <w:rFonts w:ascii="Cambria" w:hAnsi="Cambria"/>
        </w:rPr>
        <w:t>DPH</w:t>
      </w:r>
      <w:r w:rsidRPr="00533A6E">
        <w:rPr>
          <w:rFonts w:ascii="Cambria" w:hAnsi="Cambria"/>
        </w:rPr>
        <w:t xml:space="preserve"> (A)</w:t>
      </w:r>
    </w:p>
    <w:p w14:paraId="76309C75" w14:textId="30ED094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Celkové úspory počas trvania zmluvy </w:t>
      </w:r>
      <w:r w:rsidR="00533A6E" w:rsidRPr="00533A6E">
        <w:rPr>
          <w:rFonts w:ascii="Cambria" w:hAnsi="Cambria"/>
          <w:noProof/>
        </w:rPr>
        <w:t xml:space="preserve">vrátane </w:t>
      </w:r>
      <w:r w:rsidRPr="00533A6E">
        <w:rPr>
          <w:rFonts w:ascii="Cambria" w:hAnsi="Cambria"/>
        </w:rPr>
        <w:t>DPH (A) bude pridelený podľa nižšie uvedeného vzorca:</w:t>
      </w:r>
    </w:p>
    <w:p w14:paraId="41EF31C9" w14:textId="77777777" w:rsidR="00516638" w:rsidRPr="00533A6E" w:rsidRDefault="00516638" w:rsidP="00516638">
      <w:pPr>
        <w:ind w:left="567"/>
        <w:rPr>
          <w:rFonts w:cs="Arial"/>
          <w:b/>
          <w:szCs w:val="20"/>
          <w:lang w:eastAsia="cs-CZ"/>
        </w:rPr>
      </w:pPr>
    </w:p>
    <w:p w14:paraId="1055BA79" w14:textId="77777777" w:rsidR="00516638" w:rsidRPr="00533A6E" w:rsidRDefault="00FF16DC"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43DF6E40" w14:textId="77777777" w:rsidR="00516638" w:rsidRPr="00533A6E" w:rsidRDefault="00516638" w:rsidP="00516638">
      <w:pPr>
        <w:rPr>
          <w:rFonts w:cs="Arial"/>
          <w:szCs w:val="20"/>
          <w:lang w:eastAsia="cs-CZ"/>
        </w:rPr>
      </w:pPr>
    </w:p>
    <w:p w14:paraId="6D95733A" w14:textId="759803E9"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(A) navrhuje uchádzač v EUR </w:t>
      </w:r>
      <w:r w:rsidR="00533A6E" w:rsidRPr="00533A6E">
        <w:rPr>
          <w:rFonts w:ascii="Cambria" w:hAnsi="Cambria"/>
          <w:noProof/>
        </w:rPr>
        <w:t xml:space="preserve">vrátane </w:t>
      </w:r>
      <w:r w:rsidRPr="00533A6E">
        <w:rPr>
          <w:rFonts w:ascii="Cambria" w:hAnsi="Cambria"/>
        </w:rPr>
        <w:t xml:space="preserve">DPH, pričom Hodnota (A) = hodnota, ktorú uchádzač uvedie v Návrhu na plnenie kritérií ako hodnotu v položke „Celkové ročné úspory </w:t>
      </w:r>
      <w:r w:rsidR="00533A6E" w:rsidRPr="00533A6E">
        <w:rPr>
          <w:rFonts w:ascii="Cambria" w:hAnsi="Cambria"/>
          <w:noProof/>
        </w:rPr>
        <w:t xml:space="preserve">vrátane </w:t>
      </w:r>
      <w:r w:rsidRPr="00533A6E">
        <w:rPr>
          <w:rFonts w:ascii="Cambria" w:hAnsi="Cambria"/>
        </w:rPr>
        <w:t xml:space="preserve">DPH“. Táto hodnota sa skladá zo súčtu hodnôt  A1, A2, A3, A4 a A5 uvedených nižšie, pričom: </w:t>
      </w:r>
    </w:p>
    <w:p w14:paraId="19725A1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A1 = Úspora na zemnom plyne</w:t>
      </w:r>
    </w:p>
    <w:p w14:paraId="52F67B38"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A2 = úspora na studenej vode</w:t>
      </w:r>
    </w:p>
    <w:p w14:paraId="54E1F7E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opravách, údržbe a réžií</w:t>
      </w:r>
    </w:p>
    <w:p w14:paraId="7BF00340"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úspora na elektrine</w:t>
      </w:r>
    </w:p>
    <w:p w14:paraId="41B9A02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A5 = úspora mzdových nákladov.</w:t>
      </w:r>
    </w:p>
    <w:p w14:paraId="0941628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Hodnota veličiny (A) musí byť uvedená ako kladné číslo zaokrúhlené najviac na 2 desatinné miesta.</w:t>
      </w:r>
    </w:p>
    <w:p w14:paraId="2C6D28D6" w14:textId="61B7EC9D"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musia dosiahnuť minimálne </w:t>
      </w:r>
      <w:r w:rsidR="00533A6E" w:rsidRPr="00533A6E">
        <w:rPr>
          <w:rFonts w:ascii="Cambria" w:hAnsi="Cambria"/>
        </w:rPr>
        <w:t>171</w:t>
      </w:r>
      <w:r w:rsidRPr="00533A6E">
        <w:rPr>
          <w:rFonts w:ascii="Cambria" w:hAnsi="Cambria"/>
        </w:rPr>
        <w:t xml:space="preserve">.000,- EUR </w:t>
      </w:r>
      <w:r w:rsidR="00526986"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DPH</w:t>
      </w:r>
    </w:p>
    <w:p w14:paraId="72C46D22" w14:textId="74C5297C"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2: Celková cena za realizáciu predmetu zákazky </w:t>
      </w:r>
      <w:r w:rsidR="00533A6E" w:rsidRPr="00533A6E">
        <w:rPr>
          <w:rFonts w:ascii="Cambria" w:hAnsi="Cambria"/>
          <w:noProof/>
        </w:rPr>
        <w:t xml:space="preserve">vrátane </w:t>
      </w:r>
      <w:r w:rsidRPr="00533A6E">
        <w:rPr>
          <w:rFonts w:ascii="Cambria" w:hAnsi="Cambria"/>
        </w:rPr>
        <w:t>DPH</w:t>
      </w:r>
    </w:p>
    <w:p w14:paraId="749BB7EB" w14:textId="17AF459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Celková cena za realizáciu predmetu zákazky v EUR </w:t>
      </w:r>
      <w:r w:rsidR="00526986" w:rsidRPr="00533A6E">
        <w:rPr>
          <w:rFonts w:ascii="Cambria" w:hAnsi="Cambria"/>
        </w:rPr>
        <w:t>bez</w:t>
      </w:r>
      <w:r w:rsidRPr="00533A6E">
        <w:rPr>
          <w:rFonts w:ascii="Cambria" w:hAnsi="Cambria"/>
        </w:rPr>
        <w:t xml:space="preserve"> DPH bude pridelený podľa nižšie uvedeného vzorca:</w:t>
      </w:r>
    </w:p>
    <w:p w14:paraId="14EBBB45" w14:textId="77777777" w:rsidR="00516638" w:rsidRPr="00533A6E" w:rsidRDefault="00FF16DC"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327BF42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Hodnota (B) = súčet hodnôt (B = B1 + B2), ktoré uchádzač uvedie v Návrhu na plnenie kritérií ako hodnotu v položke </w:t>
      </w:r>
    </w:p>
    <w:p w14:paraId="5852247A" w14:textId="27E2E081"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„B1 = Cena za Opatrenia v EUR </w:t>
      </w:r>
      <w:r w:rsidR="00533A6E" w:rsidRPr="00533A6E">
        <w:rPr>
          <w:rFonts w:ascii="Cambria" w:hAnsi="Cambria"/>
          <w:noProof/>
        </w:rPr>
        <w:t xml:space="preserve">vrátane </w:t>
      </w:r>
      <w:r w:rsidRPr="00533A6E">
        <w:rPr>
          <w:rFonts w:ascii="Cambria" w:hAnsi="Cambria"/>
        </w:rPr>
        <w:t xml:space="preserve">DPH“. Cena za Opatrenia v EUR </w:t>
      </w:r>
      <w:r w:rsidR="00533A6E" w:rsidRPr="00533A6E">
        <w:rPr>
          <w:rFonts w:ascii="Cambria" w:hAnsi="Cambria"/>
          <w:noProof/>
        </w:rPr>
        <w:t xml:space="preserve">vrátane </w:t>
      </w:r>
      <w:r w:rsidRPr="00533A6E">
        <w:rPr>
          <w:rFonts w:ascii="Cambria" w:hAnsi="Cambria"/>
        </w:rPr>
        <w:t>DPH znamená cenu podľa bodu 13.1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p>
    <w:p w14:paraId="624E51E2" w14:textId="31493BCA" w:rsidR="00516638" w:rsidRPr="00533A6E" w:rsidRDefault="00516638" w:rsidP="00516638">
      <w:pPr>
        <w:pStyle w:val="Heading4"/>
        <w:numPr>
          <w:ilvl w:val="0"/>
          <w:numId w:val="0"/>
        </w:numPr>
        <w:ind w:left="709"/>
        <w:rPr>
          <w:rFonts w:ascii="Cambria" w:hAnsi="Cambria"/>
        </w:rPr>
      </w:pPr>
      <w:r w:rsidRPr="00533A6E">
        <w:rPr>
          <w:rFonts w:ascii="Cambria" w:hAnsi="Cambria"/>
        </w:rPr>
        <w:t>„B2 = Cena za súvisiace služby v EUR</w:t>
      </w:r>
      <w:r w:rsidR="001B7E37"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 xml:space="preserve">DPH“. Cena za súvisiace služby v EUR </w:t>
      </w:r>
      <w:r w:rsidR="00533A6E" w:rsidRPr="00533A6E">
        <w:rPr>
          <w:rFonts w:ascii="Cambria" w:hAnsi="Cambria"/>
          <w:noProof/>
        </w:rPr>
        <w:t xml:space="preserve">vrátane </w:t>
      </w:r>
      <w:r w:rsidRPr="00533A6E">
        <w:rPr>
          <w:rFonts w:ascii="Cambria" w:hAnsi="Cambria"/>
        </w:rPr>
        <w:t>DPH znamená cenu podľa bodu 13.4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r w:rsidRPr="00533A6E">
        <w:rPr>
          <w:rFonts w:ascii="Cambria" w:hAnsi="Cambria"/>
        </w:rPr>
        <w:t xml:space="preserve">. </w:t>
      </w:r>
    </w:p>
    <w:p w14:paraId="490B2A31" w14:textId="5DEEEBC4" w:rsidR="007C13AD" w:rsidRPr="00533A6E" w:rsidRDefault="007C13AD" w:rsidP="00E4125D">
      <w:pPr>
        <w:pStyle w:val="Heading3"/>
      </w:pPr>
      <w:bookmarkStart w:id="408" w:name="_Toc74145804"/>
      <w:r w:rsidRPr="00533A6E">
        <w:t>S</w:t>
      </w:r>
      <w:r w:rsidR="00EA4817" w:rsidRPr="00533A6E">
        <w:t>pôsob vyhodnotenia ponúk</w:t>
      </w:r>
      <w:bookmarkEnd w:id="408"/>
    </w:p>
    <w:p w14:paraId="0E353EDE" w14:textId="56DD0766" w:rsidR="00B97693" w:rsidRPr="00533A6E" w:rsidRDefault="00B97693" w:rsidP="007817B7">
      <w:pPr>
        <w:pStyle w:val="Heading4"/>
        <w:rPr>
          <w:rFonts w:ascii="Cambria" w:hAnsi="Cambria"/>
        </w:rPr>
      </w:pPr>
      <w:r w:rsidRPr="00533A6E">
        <w:rPr>
          <w:rFonts w:ascii="Cambria" w:hAnsi="Cambria"/>
        </w:rPr>
        <w:t>Komisia na vyhodnocovanie ponúk bude vyhodnocovať iba tie ponuky, ktoré splnili podmienky účasti a požiadavky verejného  obstarávateľa  na   predmet   zákazky   stanovené  v oznámení   o vyhlásení   verejného   obstarávania a v súťažných podkladoch. Hodnotenie ponúk bude v zmysle § 53 zákona o verejnom obstarávaní.</w:t>
      </w:r>
    </w:p>
    <w:p w14:paraId="068FDEA5" w14:textId="267E2C50" w:rsidR="00B97693" w:rsidRPr="00533A6E" w:rsidRDefault="00B97693" w:rsidP="007817B7">
      <w:pPr>
        <w:pStyle w:val="Heading4"/>
        <w:rPr>
          <w:rFonts w:ascii="Cambria" w:hAnsi="Cambria"/>
        </w:rPr>
      </w:pPr>
      <w:r w:rsidRPr="00533A6E">
        <w:rPr>
          <w:rFonts w:ascii="Cambria" w:hAnsi="Cambria"/>
        </w:rPr>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321A7A60" w14:textId="47F5D8A4" w:rsidR="004E014D" w:rsidRPr="00533A6E" w:rsidRDefault="004E014D">
      <w:pPr>
        <w:spacing w:after="0" w:line="240" w:lineRule="auto"/>
        <w:jc w:val="left"/>
        <w:rPr>
          <w:rFonts w:cs="Arial"/>
          <w:szCs w:val="20"/>
        </w:rPr>
      </w:pPr>
      <w:r w:rsidRPr="00533A6E">
        <w:rPr>
          <w:rFonts w:cs="Arial"/>
          <w:szCs w:val="20"/>
        </w:rPr>
        <w:br w:type="page"/>
      </w:r>
    </w:p>
    <w:p w14:paraId="5A59EC96" w14:textId="0FC5AE44" w:rsidR="007A53F1" w:rsidRPr="00533A6E" w:rsidRDefault="009C5A06" w:rsidP="007817B7">
      <w:pPr>
        <w:pStyle w:val="Heading1"/>
        <w:rPr>
          <w:rFonts w:ascii="Cambria" w:hAnsi="Cambria"/>
        </w:rPr>
      </w:pPr>
      <w:bookmarkStart w:id="409" w:name="_Toc74145805"/>
      <w:r w:rsidRPr="00533A6E">
        <w:rPr>
          <w:rFonts w:ascii="Cambria" w:hAnsi="Cambria"/>
        </w:rPr>
        <w:lastRenderedPageBreak/>
        <w:t>Podmienky účasti</w:t>
      </w:r>
      <w:bookmarkEnd w:id="409"/>
    </w:p>
    <w:p w14:paraId="78CE8AC5" w14:textId="360D0C69" w:rsidR="009C5A06" w:rsidRPr="00533A6E" w:rsidRDefault="009C5A06" w:rsidP="00E4125D">
      <w:pPr>
        <w:pStyle w:val="Heading3"/>
      </w:pPr>
      <w:bookmarkStart w:id="410" w:name="_Toc74145806"/>
      <w:r w:rsidRPr="00533A6E">
        <w:t>Osobné postavenie</w:t>
      </w:r>
      <w:bookmarkEnd w:id="410"/>
    </w:p>
    <w:p w14:paraId="5B636355" w14:textId="0626251C" w:rsidR="009C5A06" w:rsidRPr="00533A6E" w:rsidRDefault="009C5A06" w:rsidP="007817B7">
      <w:pPr>
        <w:pStyle w:val="Heading4"/>
        <w:rPr>
          <w:rFonts w:ascii="Cambria" w:hAnsi="Cambria"/>
        </w:rPr>
      </w:pPr>
      <w:r w:rsidRPr="00533A6E">
        <w:rPr>
          <w:rFonts w:ascii="Cambria" w:hAnsi="Cambria"/>
        </w:rPr>
        <w:t xml:space="preserve">Splnenie podmienok účasti možno preukázať Jednotným európskym dokumentom v zmysle § 39 </w:t>
      </w:r>
      <w:r w:rsidR="003716D2" w:rsidRPr="00533A6E">
        <w:rPr>
          <w:rFonts w:ascii="Cambria" w:hAnsi="Cambria"/>
        </w:rPr>
        <w:t>ZVO</w:t>
      </w:r>
      <w:r w:rsidRPr="00533A6E">
        <w:rPr>
          <w:rFonts w:ascii="Cambria" w:hAnsi="Cambria"/>
        </w:rPr>
        <w:t xml:space="preserve">, pričom doklady preukazujúce splnenie podmienok účasti predkladá </w:t>
      </w:r>
      <w:r w:rsidR="003716D2" w:rsidRPr="00533A6E">
        <w:rPr>
          <w:rFonts w:ascii="Cambria" w:hAnsi="Cambria"/>
        </w:rPr>
        <w:t>V</w:t>
      </w:r>
      <w:r w:rsidRPr="00533A6E">
        <w:rPr>
          <w:rFonts w:ascii="Cambria" w:hAnsi="Cambria"/>
        </w:rPr>
        <w:t xml:space="preserve">erejnému obstarávateľovi uchádzač podľa § 55 ods. 1 ZVO v čase a spôsobom určeným </w:t>
      </w:r>
      <w:r w:rsidR="003716D2" w:rsidRPr="00533A6E">
        <w:rPr>
          <w:rFonts w:ascii="Cambria" w:hAnsi="Cambria"/>
        </w:rPr>
        <w:t>V</w:t>
      </w:r>
      <w:r w:rsidRPr="00533A6E">
        <w:rPr>
          <w:rFonts w:ascii="Cambria" w:hAnsi="Cambria"/>
        </w:rPr>
        <w:t>erejným obstarávateľom.</w:t>
      </w:r>
    </w:p>
    <w:p w14:paraId="41B19128" w14:textId="73CDFC2E" w:rsidR="009C5A06" w:rsidRPr="00533A6E" w:rsidRDefault="009C5A06" w:rsidP="007817B7">
      <w:pPr>
        <w:pStyle w:val="Heading4"/>
        <w:rPr>
          <w:rFonts w:ascii="Cambria" w:hAnsi="Cambria"/>
        </w:rPr>
      </w:pPr>
      <w:r w:rsidRPr="00533A6E">
        <w:rPr>
          <w:rFonts w:ascii="Cambria" w:hAnsi="Cambria"/>
        </w:rPr>
        <w:t xml:space="preserve">Tejto </w:t>
      </w:r>
      <w:r w:rsidR="003716D2" w:rsidRPr="00533A6E">
        <w:rPr>
          <w:rFonts w:ascii="Cambria" w:hAnsi="Cambria"/>
        </w:rPr>
        <w:t>V</w:t>
      </w:r>
      <w:r w:rsidRPr="00533A6E">
        <w:rPr>
          <w:rFonts w:ascii="Cambria" w:hAnsi="Cambria"/>
        </w:rPr>
        <w:t>erejnej súťaže sa môže zúčastniť len ten, kto spĺňa podmienky účasti týkajúce sa osobného postavenia</w:t>
      </w:r>
      <w:r w:rsidR="00821B52" w:rsidRPr="00533A6E">
        <w:rPr>
          <w:rFonts w:ascii="Cambria" w:hAnsi="Cambria"/>
        </w:rPr>
        <w:t xml:space="preserve"> </w:t>
      </w:r>
      <w:r w:rsidRPr="00533A6E">
        <w:rPr>
          <w:rFonts w:ascii="Cambria" w:hAnsi="Cambria"/>
        </w:rPr>
        <w:t>vymedzené v ustanovení § 32 ods. 1 ZVO.</w:t>
      </w:r>
    </w:p>
    <w:p w14:paraId="29FD8E1C" w14:textId="6CC83FA5" w:rsidR="009C5A06" w:rsidRPr="00533A6E" w:rsidRDefault="009C5A06" w:rsidP="007817B7">
      <w:pPr>
        <w:pStyle w:val="Heading4"/>
        <w:rPr>
          <w:rFonts w:ascii="Cambria" w:hAnsi="Cambria"/>
        </w:rPr>
      </w:pPr>
      <w:r w:rsidRPr="00533A6E">
        <w:rPr>
          <w:rFonts w:ascii="Cambria" w:hAnsi="Cambria"/>
        </w:rPr>
        <w:t>Spôsob preukázania splnenia podmienok podľa § 32 ods. 1 ZVO:</w:t>
      </w:r>
    </w:p>
    <w:p w14:paraId="51CD79E9" w14:textId="4D7E3162" w:rsidR="009C5A06" w:rsidRPr="00533A6E" w:rsidRDefault="009C5A06" w:rsidP="00FB3FDF">
      <w:pPr>
        <w:pStyle w:val="Heading6"/>
      </w:pPr>
      <w:r w:rsidRPr="00533A6E">
        <w:t>uchádzač preukáže splnenie podmienok účasti osobného postavenia svojím zápisom v</w:t>
      </w:r>
      <w:r w:rsidR="00821B52" w:rsidRPr="00533A6E">
        <w:t> </w:t>
      </w:r>
      <w:r w:rsidRPr="00533A6E">
        <w:t>zozname</w:t>
      </w:r>
      <w:r w:rsidR="00821B52" w:rsidRPr="00533A6E">
        <w:t xml:space="preserve"> </w:t>
      </w:r>
      <w:r w:rsidRPr="00533A6E">
        <w:t>hospodárskych subjektov</w:t>
      </w:r>
      <w:r w:rsidR="00FB212F" w:rsidRPr="00533A6E">
        <w:t xml:space="preserve"> (ďalej len „</w:t>
      </w:r>
      <w:r w:rsidR="00FB212F" w:rsidRPr="00533A6E">
        <w:rPr>
          <w:b/>
        </w:rPr>
        <w:t>ZHS</w:t>
      </w:r>
      <w:r w:rsidR="00FB212F" w:rsidRPr="00533A6E">
        <w:t>“)</w:t>
      </w:r>
      <w:r w:rsidRPr="00533A6E">
        <w:t>, ktorý vedie Úrad pre verejné obstarávanie v súlade s § 152 ZVO,</w:t>
      </w:r>
    </w:p>
    <w:p w14:paraId="52CAC5D9" w14:textId="4F29B51C" w:rsidR="009C5A06" w:rsidRPr="00533A6E" w:rsidRDefault="009C5A06" w:rsidP="00FB3FDF">
      <w:pPr>
        <w:pStyle w:val="Heading6"/>
      </w:pPr>
      <w:bookmarkStart w:id="411" w:name="_Ref6916162"/>
      <w:r w:rsidRPr="00533A6E">
        <w:t>uchádzač, ktorý nie je zapísaný v ZHS podľa § 152 ZVO preukáže splnenie podmienok účasti osobného</w:t>
      </w:r>
      <w:r w:rsidR="00821B52" w:rsidRPr="00533A6E">
        <w:t xml:space="preserve"> </w:t>
      </w:r>
      <w:r w:rsidRPr="00533A6E">
        <w:t>postavenia dokladmi v súlade s § 32 ods. 2 ZVO.</w:t>
      </w:r>
      <w:bookmarkEnd w:id="411"/>
    </w:p>
    <w:p w14:paraId="5037B203" w14:textId="20EC632F" w:rsidR="009C5A06" w:rsidRPr="00533A6E" w:rsidRDefault="009C5A06" w:rsidP="007817B7">
      <w:pPr>
        <w:pStyle w:val="Heading4"/>
        <w:rPr>
          <w:rFonts w:ascii="Cambria" w:hAnsi="Cambria"/>
        </w:rPr>
      </w:pPr>
      <w:r w:rsidRPr="00533A6E">
        <w:rPr>
          <w:rFonts w:ascii="Cambria" w:hAnsi="Cambria"/>
        </w:rPr>
        <w:t>Ak uchádzač alebo záujemca má sídlo, miesto podnikania alebo obvyklý pobyt mimo územia Slovenskej</w:t>
      </w:r>
      <w:r w:rsidR="00821B52" w:rsidRPr="00533A6E">
        <w:rPr>
          <w:rFonts w:ascii="Cambria" w:hAnsi="Cambria"/>
        </w:rPr>
        <w:t xml:space="preserve"> </w:t>
      </w:r>
      <w:r w:rsidRPr="00533A6E">
        <w:rPr>
          <w:rFonts w:ascii="Cambria" w:hAnsi="Cambria"/>
        </w:rPr>
        <w:t>republiky a štát jeho sídla, miesta podnikania alebo obvyklého pobytu nevydáva niektoré z dokladov uvedených</w:t>
      </w:r>
      <w:r w:rsidR="00821B52" w:rsidRPr="00533A6E">
        <w:rPr>
          <w:rFonts w:ascii="Cambria" w:hAnsi="Cambria"/>
        </w:rPr>
        <w:t xml:space="preserve"> </w:t>
      </w:r>
      <w:r w:rsidRPr="00533A6E">
        <w:rPr>
          <w:rFonts w:ascii="Cambria" w:hAnsi="Cambria"/>
        </w:rPr>
        <w:t xml:space="preserve">v bode </w:t>
      </w:r>
      <w:r w:rsidR="00D51420" w:rsidRPr="00533A6E">
        <w:rPr>
          <w:rFonts w:ascii="Cambria" w:hAnsi="Cambria"/>
        </w:rPr>
        <w:fldChar w:fldCharType="begin"/>
      </w:r>
      <w:r w:rsidR="00D51420" w:rsidRPr="00533A6E">
        <w:rPr>
          <w:rFonts w:ascii="Cambria" w:hAnsi="Cambria"/>
        </w:rPr>
        <w:instrText xml:space="preserve"> REF _Ref6916162 \r \h </w:instrText>
      </w:r>
      <w:r w:rsidR="006D75A2" w:rsidRPr="00533A6E">
        <w:rPr>
          <w:rFonts w:ascii="Cambria" w:hAnsi="Cambria"/>
        </w:rPr>
        <w:instrText xml:space="preserve"> \* MERGEFORMAT </w:instrText>
      </w:r>
      <w:r w:rsidR="00D51420" w:rsidRPr="00533A6E">
        <w:rPr>
          <w:rFonts w:ascii="Cambria" w:hAnsi="Cambria"/>
        </w:rPr>
      </w:r>
      <w:r w:rsidR="00D51420" w:rsidRPr="00533A6E">
        <w:rPr>
          <w:rFonts w:ascii="Cambria" w:hAnsi="Cambria"/>
        </w:rPr>
        <w:fldChar w:fldCharType="separate"/>
      </w:r>
      <w:r w:rsidR="00ED7F4A" w:rsidRPr="00533A6E">
        <w:rPr>
          <w:rFonts w:ascii="Cambria" w:hAnsi="Cambria"/>
        </w:rPr>
        <w:t>b)</w:t>
      </w:r>
      <w:r w:rsidR="00D51420" w:rsidRPr="00533A6E">
        <w:rPr>
          <w:rFonts w:ascii="Cambria" w:hAnsi="Cambria"/>
        </w:rPr>
        <w:fldChar w:fldCharType="end"/>
      </w:r>
      <w:r w:rsidR="00D51420" w:rsidRPr="00533A6E">
        <w:rPr>
          <w:rFonts w:ascii="Cambria" w:hAnsi="Cambria"/>
        </w:rPr>
        <w:t xml:space="preserve"> tejto časti súťažných podkladov </w:t>
      </w:r>
      <w:r w:rsidRPr="00533A6E">
        <w:rPr>
          <w:rFonts w:ascii="Cambria" w:hAnsi="Cambria"/>
        </w:rPr>
        <w:t>vyššie alebo nevydáva ani rovnocenné doklady, možno ich nahradiť čestným vyhlásením podľa</w:t>
      </w:r>
      <w:r w:rsidR="00821B52" w:rsidRPr="00533A6E">
        <w:rPr>
          <w:rFonts w:ascii="Cambria" w:hAnsi="Cambria"/>
        </w:rPr>
        <w:t xml:space="preserve"> </w:t>
      </w:r>
      <w:r w:rsidRPr="00533A6E">
        <w:rPr>
          <w:rFonts w:ascii="Cambria" w:hAnsi="Cambria"/>
        </w:rPr>
        <w:t>predpisov platných v štáte jeho sídla, miesta podnikania alebo obvyklého pobytu.</w:t>
      </w:r>
    </w:p>
    <w:p w14:paraId="03B50FCF" w14:textId="16E97FF7" w:rsidR="009C5A06" w:rsidRPr="00533A6E" w:rsidRDefault="009C5A06" w:rsidP="007817B7">
      <w:pPr>
        <w:pStyle w:val="Heading4"/>
        <w:rPr>
          <w:rFonts w:ascii="Cambria" w:hAnsi="Cambria"/>
        </w:rPr>
      </w:pPr>
      <w:r w:rsidRPr="00533A6E">
        <w:rPr>
          <w:rFonts w:ascii="Cambria" w:hAnsi="Cambria"/>
        </w:rPr>
        <w:t>Ak právo štátu uchádzača alebo záujemcu so sídlom, miestom podnikania alebo obvyklým pobytom mimo</w:t>
      </w:r>
      <w:r w:rsidR="00821B52" w:rsidRPr="00533A6E">
        <w:rPr>
          <w:rFonts w:ascii="Cambria" w:hAnsi="Cambria"/>
        </w:rPr>
        <w:t xml:space="preserve"> </w:t>
      </w:r>
      <w:r w:rsidRPr="00533A6E">
        <w:rPr>
          <w:rFonts w:ascii="Cambria" w:hAnsi="Cambria"/>
        </w:rPr>
        <w:t>územia Slovenskej republiky neupravuje inštitút čestného vyhlásenia, môže ho nahradiť vyhlásením urobeným</w:t>
      </w:r>
      <w:r w:rsidR="00821B52" w:rsidRPr="00533A6E">
        <w:rPr>
          <w:rFonts w:ascii="Cambria" w:hAnsi="Cambria"/>
        </w:rPr>
        <w:t xml:space="preserve"> </w:t>
      </w:r>
      <w:r w:rsidRPr="00533A6E">
        <w:rPr>
          <w:rFonts w:ascii="Cambria" w:hAnsi="Cambria"/>
        </w:rPr>
        <w:t>pred súdom, správnym orgánom, notárom, inou odbornou inštitúciou alebo obchodnou inštitúciou podľa</w:t>
      </w:r>
      <w:r w:rsidR="00821B52" w:rsidRPr="00533A6E">
        <w:rPr>
          <w:rFonts w:ascii="Cambria" w:hAnsi="Cambria"/>
        </w:rPr>
        <w:t xml:space="preserve"> </w:t>
      </w:r>
      <w:r w:rsidRPr="00533A6E">
        <w:rPr>
          <w:rFonts w:ascii="Cambria" w:hAnsi="Cambria"/>
        </w:rPr>
        <w:t>predpisov platných v štáte sídla, miesta podnikania alebo obvyklého pobytu uchádzača alebo záujemcu.</w:t>
      </w:r>
    </w:p>
    <w:p w14:paraId="542C2F32" w14:textId="16DED6B0" w:rsidR="009C5A06" w:rsidRPr="00533A6E" w:rsidRDefault="009C5A06" w:rsidP="007817B7">
      <w:pPr>
        <w:pStyle w:val="Heading4"/>
        <w:rPr>
          <w:rFonts w:ascii="Cambria" w:hAnsi="Cambria"/>
        </w:rPr>
      </w:pPr>
      <w:bookmarkStart w:id="412" w:name="_Hlk13568822"/>
      <w:r w:rsidRPr="00533A6E">
        <w:rPr>
          <w:rFonts w:ascii="Cambria" w:hAnsi="Cambria"/>
        </w:rPr>
        <w:t>Verejný obstarávateľ nie je oprávnený použiť údaje z informačných systémov verejnej správy podľa osobitného predpisu, a teda uchádzač (ak nie je zapísaný v ZHS alebo ak doklady dočasne nenahrádza</w:t>
      </w:r>
      <w:r w:rsidR="00821B52" w:rsidRPr="00533A6E">
        <w:rPr>
          <w:rFonts w:ascii="Cambria" w:hAnsi="Cambria"/>
        </w:rPr>
        <w:t xml:space="preserve"> </w:t>
      </w:r>
      <w:r w:rsidRPr="00533A6E">
        <w:rPr>
          <w:rFonts w:ascii="Cambria" w:hAnsi="Cambria"/>
        </w:rPr>
        <w:t xml:space="preserve">predložením JED) predloží za účelom preukázania splnenia podmienok účasti osobného postavenia </w:t>
      </w:r>
      <w:r w:rsidR="003716D2" w:rsidRPr="00533A6E">
        <w:rPr>
          <w:rFonts w:ascii="Cambria" w:hAnsi="Cambria"/>
        </w:rPr>
        <w:t>V</w:t>
      </w:r>
      <w:r w:rsidRPr="00533A6E">
        <w:rPr>
          <w:rFonts w:ascii="Cambria" w:hAnsi="Cambria"/>
        </w:rPr>
        <w:t>erejnému</w:t>
      </w:r>
      <w:r w:rsidR="003716D2" w:rsidRPr="00533A6E">
        <w:rPr>
          <w:rFonts w:ascii="Cambria" w:hAnsi="Cambria"/>
        </w:rPr>
        <w:t xml:space="preserve"> </w:t>
      </w:r>
      <w:r w:rsidRPr="00533A6E">
        <w:rPr>
          <w:rFonts w:ascii="Cambria" w:hAnsi="Cambria"/>
        </w:rPr>
        <w:t>obstarávateľovi v ponuke všetky doklady podľa § 32 ods. 2 ZVO.</w:t>
      </w:r>
    </w:p>
    <w:bookmarkEnd w:id="412"/>
    <w:p w14:paraId="593E9B02" w14:textId="56B15F88" w:rsidR="009C5A06" w:rsidRPr="00533A6E" w:rsidRDefault="009C5A06" w:rsidP="007817B7">
      <w:pPr>
        <w:pStyle w:val="Heading4"/>
        <w:rPr>
          <w:rFonts w:ascii="Cambria" w:hAnsi="Cambria"/>
        </w:rPr>
      </w:pPr>
      <w:r w:rsidRPr="00533A6E">
        <w:rPr>
          <w:rFonts w:ascii="Cambria" w:hAnsi="Cambria"/>
        </w:rPr>
        <w:t>Podrobnosti k podmienkam účasti osobného postavenia a ich preukazovanie sú uvedené v § 32 ZVO.</w:t>
      </w:r>
    </w:p>
    <w:p w14:paraId="1F957993" w14:textId="176641BF" w:rsidR="0090491C" w:rsidRPr="00533A6E" w:rsidRDefault="0090491C" w:rsidP="00E4125D">
      <w:pPr>
        <w:pStyle w:val="Heading3"/>
      </w:pPr>
      <w:bookmarkStart w:id="413" w:name="_Toc74145807"/>
      <w:r w:rsidRPr="00533A6E">
        <w:t>Technická a</w:t>
      </w:r>
      <w:r w:rsidR="00EA5996" w:rsidRPr="00533A6E">
        <w:t>lebo</w:t>
      </w:r>
      <w:r w:rsidRPr="00533A6E">
        <w:t xml:space="preserve"> odborná spôsobilosť</w:t>
      </w:r>
      <w:bookmarkEnd w:id="413"/>
    </w:p>
    <w:p w14:paraId="49B7B8F0" w14:textId="7A4551C8" w:rsidR="00C418E5" w:rsidRPr="00533A6E" w:rsidRDefault="00C418E5" w:rsidP="007817B7">
      <w:pPr>
        <w:pStyle w:val="Heading4"/>
        <w:rPr>
          <w:rFonts w:ascii="Cambria" w:hAnsi="Cambria"/>
          <w:lang w:eastAsia="sk-SK"/>
        </w:rPr>
      </w:pPr>
      <w:r w:rsidRPr="00533A6E">
        <w:rPr>
          <w:rFonts w:ascii="Cambria" w:hAnsi="Cambria"/>
          <w:shd w:val="clear" w:color="auto" w:fill="FFFFFF"/>
          <w:lang w:eastAsia="sk-SK"/>
        </w:rPr>
        <w:t>Splnenie</w:t>
      </w:r>
      <w:r w:rsidRPr="00533A6E">
        <w:rPr>
          <w:rFonts w:ascii="Cambria" w:hAnsi="Cambria"/>
          <w:lang w:eastAsia="sk-SK"/>
        </w:rPr>
        <w:t xml:space="preserve"> podmienok týkajúcich sa účasti technickej alebo odbornej spôsobilosti možno preukázať </w:t>
      </w:r>
      <w:r w:rsidRPr="00533A6E">
        <w:rPr>
          <w:rFonts w:ascii="Cambria" w:hAnsi="Cambria"/>
        </w:rPr>
        <w:t>Jednotným</w:t>
      </w:r>
      <w:r w:rsidRPr="00533A6E">
        <w:rPr>
          <w:rFonts w:ascii="Cambria" w:hAnsi="Cambria"/>
          <w:lang w:eastAsia="sk-SK"/>
        </w:rPr>
        <w:t xml:space="preserve"> európskym dokumentom v zmysle § 39 ZVO, pričom doklady, preukazujúce splnenie podmienok účasti predkladá </w:t>
      </w:r>
      <w:r w:rsidR="003716D2" w:rsidRPr="00533A6E">
        <w:rPr>
          <w:rFonts w:ascii="Cambria" w:hAnsi="Cambria"/>
        </w:rPr>
        <w:t xml:space="preserve">Verejnému </w:t>
      </w:r>
      <w:r w:rsidRPr="00533A6E">
        <w:rPr>
          <w:rFonts w:ascii="Cambria" w:hAnsi="Cambria"/>
          <w:lang w:eastAsia="sk-SK"/>
        </w:rPr>
        <w:t xml:space="preserve">obstarávateľovi uchádzač podľa § 55 ods. 1 ZVO v čase a spôsobom určeným </w:t>
      </w:r>
      <w:r w:rsidR="003716D2" w:rsidRPr="00533A6E">
        <w:rPr>
          <w:rFonts w:ascii="Cambria" w:hAnsi="Cambria"/>
          <w:lang w:eastAsia="sk-SK"/>
        </w:rPr>
        <w:t>V</w:t>
      </w:r>
      <w:r w:rsidRPr="00533A6E">
        <w:rPr>
          <w:rFonts w:ascii="Cambria" w:hAnsi="Cambria"/>
          <w:lang w:eastAsia="sk-SK"/>
        </w:rPr>
        <w:t xml:space="preserve">erejným obstarávateľom. </w:t>
      </w:r>
    </w:p>
    <w:p w14:paraId="283E99E5" w14:textId="1642A62B" w:rsidR="00C418E5" w:rsidRPr="00533A6E" w:rsidRDefault="00C418E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FB63BA"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7FF7E9E1" w14:textId="19C375DD" w:rsidR="00E02C8E" w:rsidRPr="00FD69BF" w:rsidRDefault="00E02C8E" w:rsidP="007817B7">
      <w:pPr>
        <w:pStyle w:val="Heading4"/>
        <w:rPr>
          <w:rFonts w:ascii="Cambria" w:hAnsi="Cambria"/>
          <w:shd w:val="clear" w:color="auto" w:fill="FFFFFF"/>
          <w:lang w:eastAsia="sk-SK"/>
        </w:rPr>
      </w:pPr>
      <w:bookmarkStart w:id="414" w:name="_Ref6294571"/>
      <w:r w:rsidRPr="00533A6E">
        <w:rPr>
          <w:rFonts w:ascii="Cambria" w:hAnsi="Cambria"/>
          <w:shd w:val="clear" w:color="auto" w:fill="FFFFFF"/>
          <w:lang w:eastAsia="sk-SK"/>
        </w:rPr>
        <w:t xml:space="preserve">Tejto </w:t>
      </w:r>
      <w:r w:rsidR="003716D2" w:rsidRPr="00533A6E">
        <w:rPr>
          <w:rFonts w:ascii="Cambria" w:hAnsi="Cambria"/>
          <w:shd w:val="clear" w:color="auto" w:fill="FFFFFF"/>
          <w:lang w:eastAsia="sk-SK"/>
        </w:rPr>
        <w:t>V</w:t>
      </w:r>
      <w:r w:rsidRPr="00533A6E">
        <w:rPr>
          <w:rFonts w:ascii="Cambria" w:hAnsi="Cambria"/>
          <w:shd w:val="clear" w:color="auto" w:fill="FFFFFF"/>
          <w:lang w:eastAsia="sk-SK"/>
        </w:rPr>
        <w:t xml:space="preserve">erejnej súťaže sa môže zúčastniť len ten, kto spĺňa nižšie stanovené požiadavky pre </w:t>
      </w:r>
      <w:r w:rsidRPr="00533A6E">
        <w:rPr>
          <w:rFonts w:ascii="Cambria" w:hAnsi="Cambria"/>
          <w:lang w:eastAsia="sk-SK"/>
        </w:rPr>
        <w:t>preukázani</w:t>
      </w:r>
      <w:r w:rsidR="00E04E5B" w:rsidRPr="00533A6E">
        <w:rPr>
          <w:rFonts w:ascii="Cambria" w:hAnsi="Cambria"/>
          <w:lang w:eastAsia="sk-SK"/>
        </w:rPr>
        <w:t>e</w:t>
      </w:r>
      <w:r w:rsidRPr="00533A6E">
        <w:rPr>
          <w:rFonts w:ascii="Cambria" w:hAnsi="Cambria"/>
          <w:shd w:val="clear" w:color="auto" w:fill="FFFFFF"/>
          <w:lang w:eastAsia="sk-SK"/>
        </w:rPr>
        <w:t xml:space="preserve"> svojej technickej alebo odbornej spôsobilosti. Pre preukázanie splnenia uvedených podmienok predloží </w:t>
      </w:r>
      <w:r w:rsidRPr="00FD69BF">
        <w:rPr>
          <w:rFonts w:ascii="Cambria" w:hAnsi="Cambria"/>
          <w:shd w:val="clear" w:color="auto" w:fill="FFFFFF"/>
          <w:lang w:eastAsia="sk-SK"/>
        </w:rPr>
        <w:t>uchádzač v ponuke nasledovné doklady (môžu byť nahradené aj jednotným európskym dokumentom):</w:t>
      </w:r>
      <w:bookmarkEnd w:id="414"/>
    </w:p>
    <w:p w14:paraId="2BFC7D54" w14:textId="1F3FB85E" w:rsidR="000047A6" w:rsidRPr="00FD69BF" w:rsidRDefault="000047A6" w:rsidP="00FB3FDF">
      <w:pPr>
        <w:pStyle w:val="Heading6"/>
        <w:rPr>
          <w:rFonts w:eastAsia="Times New Roman"/>
          <w:shd w:val="clear" w:color="auto" w:fill="FFFFFF"/>
          <w:lang w:eastAsia="sk-SK"/>
        </w:rPr>
      </w:pPr>
      <w:r w:rsidRPr="00FD69BF">
        <w:rPr>
          <w:rFonts w:eastAsia="Times New Roman"/>
          <w:shd w:val="clear" w:color="auto" w:fill="FFFFFF"/>
          <w:lang w:eastAsia="sk-SK"/>
        </w:rPr>
        <w:t xml:space="preserve">V súlade s ustanovením § 34 ods. 1 písm. a) ZVO: Zoznam poskytnutých služieb </w:t>
      </w:r>
      <w:bookmarkStart w:id="415" w:name="_Hlk6239183"/>
      <w:r w:rsidR="00EA5996" w:rsidRPr="00FD69BF">
        <w:rPr>
          <w:rFonts w:eastAsia="Times New Roman"/>
          <w:shd w:val="clear" w:color="auto" w:fill="FFFFFF"/>
          <w:lang w:eastAsia="sk-SK"/>
        </w:rPr>
        <w:br/>
      </w:r>
      <w:r w:rsidRPr="00FD69BF">
        <w:rPr>
          <w:rFonts w:eastAsia="Times New Roman"/>
          <w:shd w:val="clear" w:color="auto" w:fill="FFFFFF"/>
          <w:lang w:eastAsia="sk-SK"/>
        </w:rPr>
        <w:t xml:space="preserve">za predchádzajúce tri roky od vyhlásenia </w:t>
      </w:r>
      <w:r w:rsidR="003716D2" w:rsidRPr="00FD69BF">
        <w:rPr>
          <w:rFonts w:eastAsia="Times New Roman"/>
          <w:shd w:val="clear" w:color="auto" w:fill="FFFFFF"/>
          <w:lang w:eastAsia="sk-SK"/>
        </w:rPr>
        <w:t>V</w:t>
      </w:r>
      <w:r w:rsidRPr="00FD69BF">
        <w:rPr>
          <w:rFonts w:eastAsia="Times New Roman"/>
          <w:shd w:val="clear" w:color="auto" w:fill="FFFFFF"/>
          <w:lang w:eastAsia="sk-SK"/>
        </w:rPr>
        <w:t xml:space="preserve">erejného obstarávania </w:t>
      </w:r>
      <w:bookmarkEnd w:id="415"/>
      <w:r w:rsidRPr="00FD69BF">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FD69BF" w:rsidRDefault="000047A6" w:rsidP="008529B0">
      <w:pPr>
        <w:ind w:left="1134"/>
        <w:rPr>
          <w:shd w:val="clear" w:color="auto" w:fill="FFFFFF"/>
          <w:lang w:eastAsia="sk-SK"/>
        </w:rPr>
      </w:pPr>
      <w:r w:rsidRPr="00FD69BF">
        <w:rPr>
          <w:shd w:val="clear" w:color="auto" w:fill="FFFFFF"/>
          <w:lang w:eastAsia="sk-SK"/>
        </w:rPr>
        <w:lastRenderedPageBreak/>
        <w:t xml:space="preserve">Predložený zoznam poskytnutých služieb, resp. referencií musí obsahovať informácie, </w:t>
      </w:r>
      <w:r w:rsidR="00EA5996" w:rsidRPr="00FD69BF">
        <w:rPr>
          <w:shd w:val="clear" w:color="auto" w:fill="FFFFFF"/>
          <w:lang w:eastAsia="sk-SK"/>
        </w:rPr>
        <w:br/>
      </w:r>
      <w:r w:rsidRPr="00FD69BF">
        <w:rPr>
          <w:shd w:val="clear" w:color="auto" w:fill="FFFFFF"/>
          <w:lang w:eastAsia="sk-SK"/>
        </w:rPr>
        <w:t xml:space="preserve">z ktorých je možné posúdiť splnenie všetkých vyššie uvedených požiadaviek. </w:t>
      </w:r>
    </w:p>
    <w:p w14:paraId="3A15265D" w14:textId="745679D6" w:rsidR="000047A6" w:rsidRPr="00FD69BF" w:rsidRDefault="000047A6" w:rsidP="008529B0">
      <w:pPr>
        <w:ind w:left="1134"/>
        <w:rPr>
          <w:shd w:val="clear" w:color="auto" w:fill="FFFFFF"/>
          <w:lang w:eastAsia="sk-SK"/>
        </w:rPr>
      </w:pPr>
      <w:r w:rsidRPr="00FD69BF">
        <w:rPr>
          <w:shd w:val="clear" w:color="auto" w:fill="FFFFFF"/>
          <w:lang w:eastAsia="sk-SK"/>
        </w:rPr>
        <w:t>Verejný obstarávateľ odporúča pre preukázanie splnenia tejto podmienky účasti použiť vzor, ktorý je prílohou č. F.1 týchto súťažných podkladov</w:t>
      </w:r>
      <w:r w:rsidR="00780315" w:rsidRPr="00FD69BF">
        <w:rPr>
          <w:shd w:val="clear" w:color="auto" w:fill="FFFFFF"/>
          <w:lang w:eastAsia="sk-SK"/>
        </w:rPr>
        <w:t>.</w:t>
      </w:r>
    </w:p>
    <w:p w14:paraId="586D9FB7" w14:textId="4BDC6286" w:rsidR="000047A6" w:rsidRPr="00FD69BF" w:rsidRDefault="000047A6" w:rsidP="008529B0">
      <w:pPr>
        <w:ind w:left="1134"/>
        <w:rPr>
          <w:b/>
          <w:u w:val="single"/>
          <w:shd w:val="clear" w:color="auto" w:fill="FFFFFF"/>
          <w:lang w:eastAsia="sk-SK"/>
        </w:rPr>
      </w:pPr>
      <w:r w:rsidRPr="00FD69BF">
        <w:rPr>
          <w:b/>
          <w:u w:val="single"/>
          <w:shd w:val="clear" w:color="auto" w:fill="FFFFFF"/>
          <w:lang w:eastAsia="sk-SK"/>
        </w:rPr>
        <w:t>Minimálna požadovaná úroveň:</w:t>
      </w:r>
    </w:p>
    <w:p w14:paraId="1F1DB02C" w14:textId="69E7D13A" w:rsidR="00C03B32" w:rsidRPr="00FD69BF" w:rsidRDefault="000047A6" w:rsidP="008529B0">
      <w:pPr>
        <w:ind w:left="1134"/>
        <w:rPr>
          <w:shd w:val="clear" w:color="auto" w:fill="FFFFFF"/>
          <w:lang w:eastAsia="sk-SK"/>
        </w:rPr>
      </w:pPr>
      <w:r w:rsidRPr="00FD69BF">
        <w:rPr>
          <w:shd w:val="clear" w:color="auto" w:fill="FFFFFF"/>
          <w:lang w:eastAsia="sk-SK"/>
        </w:rPr>
        <w:t>Zo zoznamu poskytnutých služieb musí vyplynúť, že</w:t>
      </w:r>
      <w:r w:rsidR="00C03B32" w:rsidRPr="00FD69BF">
        <w:rPr>
          <w:shd w:val="clear" w:color="auto" w:fill="FFFFFF"/>
          <w:lang w:eastAsia="sk-SK"/>
        </w:rPr>
        <w:t xml:space="preserve"> uchádzač poskytoval služby vrátane investície rovnakého alebo podobného charakteru a zložitosti ako je predmet zákazky za </w:t>
      </w:r>
      <w:r w:rsidR="004D34A5" w:rsidRPr="00FD69BF">
        <w:rPr>
          <w:shd w:val="clear" w:color="auto" w:fill="FFFFFF"/>
          <w:lang w:eastAsia="sk-SK"/>
        </w:rPr>
        <w:t>predchádzajúcich päť (5) rokov</w:t>
      </w:r>
      <w:r w:rsidR="00C03B32" w:rsidRPr="00FD69BF">
        <w:rPr>
          <w:shd w:val="clear" w:color="auto" w:fill="FFFFFF"/>
          <w:lang w:eastAsia="sk-SK"/>
        </w:rPr>
        <w:t xml:space="preserve"> od vyhlásenia </w:t>
      </w:r>
      <w:r w:rsidR="003716D2" w:rsidRPr="00FD69BF">
        <w:rPr>
          <w:shd w:val="clear" w:color="auto" w:fill="FFFFFF"/>
          <w:lang w:eastAsia="sk-SK"/>
        </w:rPr>
        <w:t>V</w:t>
      </w:r>
      <w:r w:rsidR="00C03B32" w:rsidRPr="00FD69BF">
        <w:rPr>
          <w:shd w:val="clear" w:color="auto" w:fill="FFFFFF"/>
          <w:lang w:eastAsia="sk-SK"/>
        </w:rPr>
        <w:t>erejného obstarávania</w:t>
      </w:r>
      <w:r w:rsidR="00FB63BA" w:rsidRPr="00FD69BF">
        <w:rPr>
          <w:shd w:val="clear" w:color="auto" w:fill="FFFFFF"/>
          <w:lang w:eastAsia="sk-SK"/>
        </w:rPr>
        <w:t xml:space="preserve"> (ďalej ako „</w:t>
      </w:r>
      <w:r w:rsidR="00FB63BA" w:rsidRPr="00FD69BF">
        <w:rPr>
          <w:b/>
          <w:shd w:val="clear" w:color="auto" w:fill="FFFFFF"/>
          <w:lang w:eastAsia="sk-SK"/>
        </w:rPr>
        <w:t>Referenčné obdobie</w:t>
      </w:r>
      <w:r w:rsidR="00FB63BA" w:rsidRPr="00FD69BF">
        <w:rPr>
          <w:shd w:val="clear" w:color="auto" w:fill="FFFFFF"/>
          <w:lang w:eastAsia="sk-SK"/>
        </w:rPr>
        <w:t>“)</w:t>
      </w:r>
      <w:r w:rsidR="00C03B32" w:rsidRPr="00FD69BF">
        <w:rPr>
          <w:shd w:val="clear" w:color="auto" w:fill="FFFFFF"/>
          <w:lang w:eastAsia="sk-SK"/>
        </w:rPr>
        <w:t xml:space="preserve">, ktorých celková hodnota v </w:t>
      </w:r>
      <w:r w:rsidR="00FB63BA" w:rsidRPr="00FD69BF">
        <w:rPr>
          <w:shd w:val="clear" w:color="auto" w:fill="FFFFFF"/>
          <w:lang w:eastAsia="sk-SK"/>
        </w:rPr>
        <w:t>Referenčnom</w:t>
      </w:r>
      <w:r w:rsidR="00C03B32" w:rsidRPr="00FD69BF">
        <w:rPr>
          <w:shd w:val="clear" w:color="auto" w:fill="FFFFFF"/>
          <w:lang w:eastAsia="sk-SK"/>
        </w:rPr>
        <w:t xml:space="preserve"> období bola sumárne minimálne</w:t>
      </w:r>
      <w:r w:rsidR="007464FD" w:rsidRPr="00FD69BF">
        <w:rPr>
          <w:shd w:val="clear" w:color="auto" w:fill="FFFFFF"/>
          <w:lang w:eastAsia="sk-SK"/>
        </w:rPr>
        <w:t xml:space="preserve"> </w:t>
      </w:r>
      <w:r w:rsidR="00366EC5" w:rsidRPr="00FD69BF">
        <w:rPr>
          <w:b/>
          <w:bCs/>
        </w:rPr>
        <w:t>500</w:t>
      </w:r>
      <w:r w:rsidR="00BA3646" w:rsidRPr="00FD69BF">
        <w:rPr>
          <w:b/>
          <w:bCs/>
        </w:rPr>
        <w:t>.000</w:t>
      </w:r>
      <w:r w:rsidR="002261B8" w:rsidRPr="00FD69BF">
        <w:rPr>
          <w:b/>
          <w:bCs/>
        </w:rPr>
        <w:t xml:space="preserve">,- </w:t>
      </w:r>
      <w:r w:rsidR="007464FD" w:rsidRPr="00FD69BF">
        <w:rPr>
          <w:rFonts w:cs="Arial"/>
          <w:b/>
          <w:bCs/>
          <w:szCs w:val="20"/>
        </w:rPr>
        <w:t>E</w:t>
      </w:r>
      <w:r w:rsidR="00C03B32" w:rsidRPr="00FD69BF">
        <w:rPr>
          <w:b/>
          <w:bCs/>
          <w:shd w:val="clear" w:color="auto" w:fill="FFFFFF"/>
          <w:lang w:eastAsia="sk-SK"/>
        </w:rPr>
        <w:t>UR bez DPH</w:t>
      </w:r>
      <w:r w:rsidR="00F404AF" w:rsidRPr="00FD69BF">
        <w:rPr>
          <w:shd w:val="clear" w:color="auto" w:fill="FFFFFF"/>
          <w:lang w:eastAsia="sk-SK"/>
        </w:rPr>
        <w:t>.</w:t>
      </w:r>
    </w:p>
    <w:p w14:paraId="50FC4A4C" w14:textId="5DEAE914" w:rsidR="00C03B32" w:rsidRPr="00FD69BF" w:rsidRDefault="00C03B32" w:rsidP="008529B0">
      <w:pPr>
        <w:ind w:left="1134"/>
        <w:rPr>
          <w:shd w:val="clear" w:color="auto" w:fill="FFFFFF"/>
          <w:lang w:eastAsia="sk-SK"/>
        </w:rPr>
      </w:pPr>
      <w:r w:rsidRPr="00FD69BF">
        <w:rPr>
          <w:shd w:val="clear" w:color="auto" w:fill="FFFFFF"/>
          <w:lang w:eastAsia="sk-SK"/>
        </w:rPr>
        <w:t>Pre odstránenie pochybností sa upresňuje, že služb</w:t>
      </w:r>
      <w:r w:rsidR="004D34A5" w:rsidRPr="00FD69BF">
        <w:rPr>
          <w:shd w:val="clear" w:color="auto" w:fill="FFFFFF"/>
          <w:lang w:eastAsia="sk-SK"/>
        </w:rPr>
        <w:t>y</w:t>
      </w:r>
      <w:r w:rsidRPr="00FD69BF">
        <w:rPr>
          <w:shd w:val="clear" w:color="auto" w:fill="FFFFFF"/>
          <w:lang w:eastAsia="sk-SK"/>
        </w:rPr>
        <w:t xml:space="preserve"> </w:t>
      </w:r>
      <w:r w:rsidR="004D34A5" w:rsidRPr="00FD69BF">
        <w:rPr>
          <w:shd w:val="clear" w:color="auto" w:fill="FFFFFF"/>
          <w:lang w:eastAsia="sk-SK"/>
        </w:rPr>
        <w:t>museli</w:t>
      </w:r>
      <w:r w:rsidRPr="00FD69BF">
        <w:rPr>
          <w:shd w:val="clear" w:color="auto" w:fill="FFFFFF"/>
          <w:lang w:eastAsia="sk-SK"/>
        </w:rPr>
        <w:t xml:space="preserve"> byť realizovan</w:t>
      </w:r>
      <w:r w:rsidR="004D34A5" w:rsidRPr="00FD69BF">
        <w:rPr>
          <w:shd w:val="clear" w:color="auto" w:fill="FFFFFF"/>
          <w:lang w:eastAsia="sk-SK"/>
        </w:rPr>
        <w:t>é</w:t>
      </w:r>
      <w:r w:rsidRPr="00FD69BF">
        <w:rPr>
          <w:shd w:val="clear" w:color="auto" w:fill="FFFFFF"/>
          <w:lang w:eastAsia="sk-SK"/>
        </w:rPr>
        <w:t xml:space="preserve"> v </w:t>
      </w:r>
      <w:r w:rsidR="00FB63BA" w:rsidRPr="00FD69BF">
        <w:rPr>
          <w:shd w:val="clear" w:color="auto" w:fill="FFFFFF"/>
          <w:lang w:eastAsia="sk-SK"/>
        </w:rPr>
        <w:t>R</w:t>
      </w:r>
      <w:r w:rsidRPr="00FD69BF">
        <w:rPr>
          <w:shd w:val="clear" w:color="auto" w:fill="FFFFFF"/>
          <w:lang w:eastAsia="sk-SK"/>
        </w:rPr>
        <w:t>eferenčnom období, pričom do hodnoty referenčnej služby sa zarátavajú:</w:t>
      </w:r>
    </w:p>
    <w:p w14:paraId="5D909C5C" w14:textId="77777777" w:rsidR="008E1665" w:rsidRPr="00FD69BF" w:rsidRDefault="00C03B32"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hodnota investície </w:t>
      </w:r>
      <w:r w:rsidR="008A3B55" w:rsidRPr="00FD69BF">
        <w:rPr>
          <w:rFonts w:ascii="Cambria" w:eastAsiaTheme="minorHAnsi" w:hAnsi="Cambria" w:cstheme="minorBidi"/>
          <w:shd w:val="clear" w:color="auto" w:fill="FFFFFF"/>
        </w:rPr>
        <w:t>vykonanej v </w:t>
      </w:r>
      <w:r w:rsidR="00FB63BA" w:rsidRPr="00FD69BF">
        <w:rPr>
          <w:rFonts w:ascii="Cambria" w:eastAsiaTheme="minorHAnsi" w:hAnsi="Cambria" w:cstheme="minorBidi"/>
          <w:shd w:val="clear" w:color="auto" w:fill="FFFFFF"/>
        </w:rPr>
        <w:t>R</w:t>
      </w:r>
      <w:r w:rsidR="008A3B55" w:rsidRPr="00FD69BF">
        <w:rPr>
          <w:rFonts w:ascii="Cambria" w:eastAsiaTheme="minorHAnsi" w:hAnsi="Cambria" w:cstheme="minorBidi"/>
          <w:shd w:val="clear" w:color="auto" w:fill="FFFFFF"/>
        </w:rPr>
        <w:t xml:space="preserve">eferenčnom období </w:t>
      </w:r>
      <w:r w:rsidRPr="00FD69BF">
        <w:rPr>
          <w:rFonts w:ascii="Cambria" w:eastAsiaTheme="minorHAnsi" w:hAnsi="Cambria" w:cstheme="minorBidi"/>
          <w:shd w:val="clear" w:color="auto" w:fill="FFFFFF"/>
        </w:rPr>
        <w:t>bez nutnosti prepočtu</w:t>
      </w:r>
      <w:r w:rsidR="006940E3" w:rsidRPr="00FD69BF">
        <w:rPr>
          <w:rFonts w:ascii="Cambria" w:eastAsiaTheme="minorHAnsi" w:hAnsi="Cambria" w:cstheme="minorBidi"/>
          <w:shd w:val="clear" w:color="auto" w:fill="FFFFFF"/>
        </w:rPr>
        <w:t xml:space="preserve"> výšky platieb</w:t>
      </w:r>
      <w:r w:rsidRPr="00FD69BF">
        <w:rPr>
          <w:rFonts w:ascii="Cambria" w:eastAsiaTheme="minorHAnsi" w:hAnsi="Cambria" w:cstheme="minorBidi"/>
          <w:shd w:val="clear" w:color="auto" w:fill="FFFFFF"/>
        </w:rPr>
        <w:t xml:space="preserve"> na </w:t>
      </w:r>
      <w:r w:rsidR="00FB63BA" w:rsidRPr="00FD69BF">
        <w:rPr>
          <w:rFonts w:ascii="Cambria" w:eastAsiaTheme="minorHAnsi" w:hAnsi="Cambria" w:cstheme="minorBidi"/>
          <w:shd w:val="clear" w:color="auto" w:fill="FFFFFF"/>
        </w:rPr>
        <w:t>R</w:t>
      </w:r>
      <w:r w:rsidRPr="00FD69BF">
        <w:rPr>
          <w:rFonts w:ascii="Cambria" w:eastAsiaTheme="minorHAnsi" w:hAnsi="Cambria" w:cstheme="minorBidi"/>
          <w:shd w:val="clear" w:color="auto" w:fill="FFFFFF"/>
        </w:rPr>
        <w:t>eferenčné obdobie</w:t>
      </w:r>
      <w:r w:rsidR="008E1665" w:rsidRPr="00FD69BF">
        <w:rPr>
          <w:rFonts w:ascii="Cambria" w:eastAsiaTheme="minorHAnsi" w:hAnsi="Cambria" w:cstheme="minorBidi"/>
          <w:shd w:val="clear" w:color="auto" w:fill="FFFFFF"/>
        </w:rPr>
        <w:t>; a</w:t>
      </w:r>
    </w:p>
    <w:p w14:paraId="194540E0" w14:textId="317CED2F" w:rsidR="00C03B32" w:rsidRPr="00FD69BF" w:rsidRDefault="008E1665"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ceny za služby súvisiace s investíciou prepočítané na Referenčné obdobie</w:t>
      </w:r>
      <w:r w:rsidR="00C03B32" w:rsidRPr="00FD69BF">
        <w:rPr>
          <w:rFonts w:ascii="Cambria" w:eastAsiaTheme="minorHAnsi" w:hAnsi="Cambria" w:cstheme="minorBidi"/>
          <w:shd w:val="clear" w:color="auto" w:fill="FFFFFF"/>
        </w:rPr>
        <w:t>.</w:t>
      </w:r>
    </w:p>
    <w:p w14:paraId="1456C6F8" w14:textId="20A3FEF7" w:rsidR="00C03B32" w:rsidRPr="00FD69BF" w:rsidRDefault="00C03B32" w:rsidP="00BD2E8B">
      <w:pPr>
        <w:ind w:left="1134"/>
        <w:rPr>
          <w:shd w:val="clear" w:color="auto" w:fill="FFFFFF"/>
          <w:lang w:eastAsia="sk-SK"/>
        </w:rPr>
      </w:pPr>
      <w:r w:rsidRPr="00FD69BF">
        <w:rPr>
          <w:shd w:val="clear" w:color="auto" w:fill="FFFFFF"/>
          <w:lang w:eastAsia="sk-SK"/>
        </w:rPr>
        <w:t xml:space="preserve">Za poskytnutie služieb rovnakého alebo podobného charakteru a zložitosti ako je predmet zákazky sa pre účely tejto Verejnej súťaže považujú plnenia, ktoré musia </w:t>
      </w:r>
      <w:r w:rsidR="002933AA" w:rsidRPr="00FD69BF">
        <w:rPr>
          <w:shd w:val="clear" w:color="auto" w:fill="FFFFFF"/>
          <w:lang w:eastAsia="sk-SK"/>
        </w:rPr>
        <w:t>kumulatívne napĺňať všetky nižšie uvedené definičné znaky</w:t>
      </w:r>
      <w:r w:rsidRPr="00FD69BF">
        <w:rPr>
          <w:shd w:val="clear" w:color="auto" w:fill="FFFFFF"/>
          <w:lang w:eastAsia="sk-SK"/>
        </w:rPr>
        <w:t>:</w:t>
      </w:r>
    </w:p>
    <w:p w14:paraId="601BD29C" w14:textId="09A7A63C"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uchádzač vykonal </w:t>
      </w:r>
      <w:r w:rsidR="00C03B32" w:rsidRPr="00FD69BF">
        <w:rPr>
          <w:rFonts w:ascii="Cambria" w:eastAsiaTheme="minorHAnsi" w:hAnsi="Cambria" w:cstheme="minorBidi"/>
          <w:shd w:val="clear" w:color="auto" w:fill="FFFFFF"/>
        </w:rPr>
        <w:t>modernizáciu energetického systému v budovách;</w:t>
      </w:r>
    </w:p>
    <w:p w14:paraId="266BA58E" w14:textId="1C55E924"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uchádzač vykonal</w:t>
      </w:r>
      <w:r w:rsidR="00C03B32" w:rsidRPr="00FD69BF">
        <w:rPr>
          <w:rFonts w:ascii="Cambria" w:eastAsiaTheme="minorHAnsi" w:hAnsi="Cambria" w:cstheme="minorBidi"/>
          <w:shd w:val="clear" w:color="auto" w:fill="FFFFFF"/>
        </w:rPr>
        <w:t xml:space="preserve"> návrh a projektovanie opatrení, ktorých výsledkom bola úspora energií</w:t>
      </w:r>
      <w:r w:rsidR="008E1665" w:rsidRPr="00FD69BF">
        <w:rPr>
          <w:rFonts w:ascii="Cambria" w:eastAsiaTheme="minorHAnsi" w:hAnsi="Cambria" w:cstheme="minorBidi"/>
          <w:shd w:val="clear" w:color="auto" w:fill="FFFFFF"/>
        </w:rPr>
        <w:t xml:space="preserve"> a/alebo iných prevádzkových nákladov</w:t>
      </w:r>
      <w:r w:rsidR="00C03B32" w:rsidRPr="00FD69BF">
        <w:rPr>
          <w:rFonts w:ascii="Cambria" w:eastAsiaTheme="minorHAnsi" w:hAnsi="Cambria" w:cstheme="minorBidi"/>
          <w:shd w:val="clear" w:color="auto" w:fill="FFFFFF"/>
        </w:rPr>
        <w:t>, realizáciu týchto opatrení, službu dozoru riadenia modernizovaného systému tak, aby sa dosiahli vopred deklarované úspory a garanciu za dosiahnutie úspor;</w:t>
      </w:r>
    </w:p>
    <w:p w14:paraId="0ABB0E3C" w14:textId="58BFD86D"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podmienku, aby úspory boli vyhodnocované v pravidelných intervaloch;</w:t>
      </w:r>
    </w:p>
    <w:p w14:paraId="451DB883" w14:textId="0F81ED18" w:rsidR="00C03B32" w:rsidRPr="00FD69BF" w:rsidRDefault="000D2AEC" w:rsidP="002670F9">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 xml:space="preserve">podmienku, aby garantované úspory boli dosiahnuté vo všetkých hodnotiacich periódach projektu, </w:t>
      </w:r>
      <w:r w:rsidR="00971CD4" w:rsidRPr="00FD69BF">
        <w:rPr>
          <w:rFonts w:ascii="Cambria" w:eastAsiaTheme="minorHAnsi" w:hAnsi="Cambria" w:cstheme="minorBidi"/>
          <w:shd w:val="clear" w:color="auto" w:fill="FFFFFF"/>
        </w:rPr>
        <w:t xml:space="preserve">resp. aby </w:t>
      </w:r>
      <w:r w:rsidR="00C03B32" w:rsidRPr="00FD69BF">
        <w:rPr>
          <w:rFonts w:ascii="Cambria" w:eastAsiaTheme="minorHAnsi" w:hAnsi="Cambria" w:cstheme="minorBidi"/>
          <w:shd w:val="clear" w:color="auto" w:fill="FFFFFF"/>
        </w:rPr>
        <w:t>v opačnom prípade dodávateľ projektu finančne vykompenzoval hodnotu výpadku úspor</w:t>
      </w:r>
      <w:r w:rsidR="00C03B32" w:rsidRPr="00FD69BF">
        <w:rPr>
          <w:rFonts w:ascii="Cambria" w:eastAsiaTheme="minorHAnsi" w:hAnsi="Cambria" w:cstheme="minorBidi"/>
          <w:szCs w:val="22"/>
          <w:shd w:val="clear" w:color="auto" w:fill="FFFFFF"/>
        </w:rPr>
        <w:t>.</w:t>
      </w:r>
    </w:p>
    <w:p w14:paraId="6EFAECA8" w14:textId="35ED65E8" w:rsidR="00C03B32" w:rsidRPr="00FD69BF" w:rsidRDefault="00627C1E" w:rsidP="00FB3FDF">
      <w:pPr>
        <w:pStyle w:val="Heading6"/>
        <w:rPr>
          <w:rFonts w:eastAsia="Times New Roman"/>
          <w:shd w:val="clear" w:color="auto" w:fill="FFFFFF"/>
          <w:lang w:eastAsia="sk-SK"/>
        </w:rPr>
      </w:pPr>
      <w:bookmarkStart w:id="416" w:name="_Ref6294579"/>
      <w:r w:rsidRPr="00FD69BF">
        <w:rPr>
          <w:rFonts w:eastAsia="Times New Roman"/>
          <w:lang w:eastAsia="sk-SK"/>
        </w:rPr>
        <w:t xml:space="preserve">V </w:t>
      </w:r>
      <w:r w:rsidRPr="00FD69BF">
        <w:rPr>
          <w:rFonts w:eastAsia="Times New Roman" w:cs="Arial"/>
          <w:shd w:val="clear" w:color="auto" w:fill="FFFFFF"/>
          <w:lang w:eastAsia="sk-SK"/>
        </w:rPr>
        <w:t>súlade</w:t>
      </w:r>
      <w:r w:rsidRPr="00FD69BF">
        <w:rPr>
          <w:rFonts w:eastAsia="Times New Roman"/>
          <w:lang w:eastAsia="sk-SK"/>
        </w:rPr>
        <w:t xml:space="preserve"> s ustanovením § 34 ods. 1 písm. g) ZVO: Údaje o vzdelaní a odbornej praxi alebo o odbornej kvalifikácií osôb určených na plnenie zmluvy alebo riadiacich zamestnancov.</w:t>
      </w:r>
      <w:bookmarkEnd w:id="416"/>
    </w:p>
    <w:p w14:paraId="51C2A236" w14:textId="27D25A3B" w:rsidR="00627C1E" w:rsidRPr="00FD69BF" w:rsidRDefault="00627C1E" w:rsidP="00627C1E">
      <w:pPr>
        <w:ind w:left="1134"/>
        <w:rPr>
          <w:shd w:val="clear" w:color="auto" w:fill="FFFFFF"/>
          <w:lang w:eastAsia="sk-SK"/>
        </w:rPr>
      </w:pPr>
      <w:r w:rsidRPr="00FD69BF">
        <w:rPr>
          <w:shd w:val="clear" w:color="auto" w:fill="FFFFFF"/>
          <w:lang w:eastAsia="sk-SK"/>
        </w:rPr>
        <w:t>Minimálna požadovaná úroveň:</w:t>
      </w:r>
    </w:p>
    <w:p w14:paraId="7C3BDB70" w14:textId="0F11C9C2" w:rsidR="000047A6" w:rsidRPr="00FD69BF" w:rsidRDefault="00627C1E" w:rsidP="00627C1E">
      <w:pPr>
        <w:ind w:left="1134"/>
        <w:rPr>
          <w:shd w:val="clear" w:color="auto" w:fill="FFFFFF"/>
          <w:lang w:eastAsia="sk-SK"/>
        </w:rPr>
      </w:pPr>
      <w:r w:rsidRPr="00FD69BF">
        <w:rPr>
          <w:shd w:val="clear" w:color="auto" w:fill="FFFFFF"/>
          <w:lang w:eastAsia="sk-SK"/>
        </w:rPr>
        <w:t xml:space="preserve">Uchádzač musí preukázať svoju odbornú spôsobilosť na poskytovanie požadovaných služieb potvrdením, že má k dispozícii nižšie uvedených </w:t>
      </w:r>
      <w:r w:rsidR="00C34A39" w:rsidRPr="00FD69BF">
        <w:rPr>
          <w:shd w:val="clear" w:color="auto" w:fill="FFFFFF"/>
          <w:lang w:eastAsia="sk-SK"/>
        </w:rPr>
        <w:t>odborníkov</w:t>
      </w:r>
      <w:r w:rsidRPr="00FD69BF">
        <w:rPr>
          <w:shd w:val="clear" w:color="auto" w:fill="FFFFFF"/>
          <w:lang w:eastAsia="sk-SK"/>
        </w:rPr>
        <w:t xml:space="preserve"> spĺňajúcich stanovené požiadavky, v príslušnom počte. Nižšie uvedené požiadavky na </w:t>
      </w:r>
      <w:r w:rsidR="00C34A39" w:rsidRPr="00FD69BF">
        <w:rPr>
          <w:shd w:val="clear" w:color="auto" w:fill="FFFFFF"/>
          <w:lang w:eastAsia="sk-SK"/>
        </w:rPr>
        <w:t>odborníka</w:t>
      </w:r>
      <w:r w:rsidRPr="00FD69BF">
        <w:rPr>
          <w:shd w:val="clear" w:color="auto" w:fill="FFFFFF"/>
          <w:lang w:eastAsia="sk-SK"/>
        </w:rPr>
        <w:t xml:space="preserve"> </w:t>
      </w:r>
      <w:r w:rsidR="00C34A39" w:rsidRPr="00FD69BF">
        <w:rPr>
          <w:shd w:val="clear" w:color="auto" w:fill="FFFFFF"/>
          <w:lang w:eastAsia="sk-SK"/>
        </w:rPr>
        <w:t>uchádzač</w:t>
      </w:r>
      <w:r w:rsidRPr="00FD69BF">
        <w:rPr>
          <w:shd w:val="clear" w:color="auto" w:fill="FFFFFF"/>
          <w:lang w:eastAsia="sk-SK"/>
        </w:rPr>
        <w:t xml:space="preserve"> preukáže predložením:</w:t>
      </w:r>
    </w:p>
    <w:p w14:paraId="0F4FB7B3" w14:textId="31CC262B" w:rsidR="007524ED" w:rsidRPr="00FD69BF" w:rsidRDefault="00F86B6C" w:rsidP="00F86B6C">
      <w:pPr>
        <w:pStyle w:val="Heading7"/>
        <w:rPr>
          <w:rFonts w:eastAsia="Times New Roman"/>
          <w:shd w:val="clear" w:color="auto" w:fill="FFFFFF"/>
          <w:lang w:eastAsia="sk-SK"/>
        </w:rPr>
      </w:pPr>
      <w:r w:rsidRPr="00FD69BF">
        <w:rPr>
          <w:rFonts w:eastAsia="Times New Roman"/>
          <w:shd w:val="clear" w:color="auto" w:fill="FFFFFF"/>
          <w:lang w:eastAsia="sk-SK"/>
        </w:rPr>
        <w:t>vyplneného formuláru, ktorý je prílohou č. F.2 týchto súťažných podkladov</w:t>
      </w:r>
      <w:r w:rsidR="00A1409F" w:rsidRPr="00FD69BF">
        <w:rPr>
          <w:rFonts w:eastAsia="Times New Roman"/>
          <w:shd w:val="clear" w:color="auto" w:fill="FFFFFF"/>
          <w:lang w:eastAsia="sk-SK"/>
        </w:rPr>
        <w:t xml:space="preserve"> príslušného odborníka; a</w:t>
      </w:r>
    </w:p>
    <w:p w14:paraId="3E9E88B5" w14:textId="248487C0" w:rsidR="007524ED" w:rsidRPr="00FD69BF" w:rsidRDefault="007524ED" w:rsidP="00FE57E8">
      <w:pPr>
        <w:pStyle w:val="Heading7"/>
        <w:rPr>
          <w:rFonts w:eastAsia="Times New Roman"/>
          <w:shd w:val="clear" w:color="auto" w:fill="FFFFFF"/>
          <w:lang w:eastAsia="sk-SK"/>
        </w:rPr>
      </w:pPr>
      <w:bookmarkStart w:id="417" w:name="_Ref6294690"/>
      <w:r w:rsidRPr="00FD69BF">
        <w:rPr>
          <w:rFonts w:eastAsia="Times New Roman"/>
          <w:shd w:val="clear" w:color="auto" w:fill="FFFFFF"/>
          <w:lang w:eastAsia="sk-SK"/>
        </w:rPr>
        <w:t xml:space="preserve">požadovaného oprávnenia alebo certifikátu alebo ekvivalentného dokladu, preukazujúceho kvalifikáciu </w:t>
      </w:r>
      <w:r w:rsidR="006940E3" w:rsidRPr="00FD69BF">
        <w:rPr>
          <w:rFonts w:eastAsiaTheme="minorHAnsi"/>
          <w:shd w:val="clear" w:color="auto" w:fill="FFFFFF"/>
        </w:rPr>
        <w:t>odborníka</w:t>
      </w:r>
      <w:r w:rsidR="006940E3" w:rsidRPr="00FD69BF">
        <w:rPr>
          <w:rFonts w:eastAsia="Times New Roman"/>
          <w:shd w:val="clear" w:color="auto" w:fill="FFFFFF"/>
          <w:lang w:eastAsia="sk-SK"/>
        </w:rPr>
        <w:t xml:space="preserve"> </w:t>
      </w:r>
      <w:r w:rsidRPr="00FD69BF">
        <w:rPr>
          <w:rFonts w:eastAsia="Times New Roman"/>
          <w:shd w:val="clear" w:color="auto" w:fill="FFFFFF"/>
          <w:lang w:eastAsia="sk-SK"/>
        </w:rPr>
        <w:t xml:space="preserve">vzťahujúcu sa k predmetu </w:t>
      </w:r>
      <w:r w:rsidR="00FB63BA" w:rsidRPr="00FD69BF">
        <w:rPr>
          <w:rFonts w:eastAsiaTheme="minorHAnsi"/>
          <w:shd w:val="clear" w:color="auto" w:fill="FFFFFF"/>
        </w:rPr>
        <w:t>zákazky</w:t>
      </w:r>
      <w:r w:rsidRPr="00FD69BF">
        <w:rPr>
          <w:rFonts w:eastAsia="Times New Roman"/>
          <w:shd w:val="clear" w:color="auto" w:fill="FFFFFF"/>
          <w:lang w:eastAsia="sk-SK"/>
        </w:rPr>
        <w:t xml:space="preserve"> (</w:t>
      </w:r>
      <w:r w:rsidR="00CB3729" w:rsidRPr="00FD69BF">
        <w:rPr>
          <w:rFonts w:eastAsia="Times New Roman"/>
          <w:shd w:val="clear" w:color="auto" w:fill="FFFFFF"/>
          <w:lang w:eastAsia="sk-SK"/>
        </w:rPr>
        <w:t>ak sa vyžaduje</w:t>
      </w:r>
      <w:r w:rsidRPr="00FD69BF">
        <w:rPr>
          <w:rFonts w:eastAsia="Times New Roman"/>
          <w:shd w:val="clear" w:color="auto" w:fill="FFFFFF"/>
          <w:lang w:eastAsia="sk-SK"/>
        </w:rPr>
        <w:t>)</w:t>
      </w:r>
      <w:r w:rsidR="004B6A72" w:rsidRPr="00FD69BF">
        <w:rPr>
          <w:rFonts w:eastAsia="Times New Roman"/>
          <w:shd w:val="clear" w:color="auto" w:fill="FFFFFF"/>
          <w:lang w:eastAsia="sk-SK"/>
        </w:rPr>
        <w:t>.</w:t>
      </w:r>
      <w:bookmarkEnd w:id="417"/>
    </w:p>
    <w:p w14:paraId="292E4870" w14:textId="5E5357D8" w:rsidR="009E3F10" w:rsidRPr="00FD69BF" w:rsidRDefault="009239C0" w:rsidP="009E3F10">
      <w:pPr>
        <w:ind w:left="1134"/>
        <w:rPr>
          <w:b/>
          <w:shd w:val="clear" w:color="auto" w:fill="FFFFFF"/>
          <w:lang w:eastAsia="sk-SK"/>
        </w:rPr>
      </w:pPr>
      <w:r w:rsidRPr="00FD69BF">
        <w:rPr>
          <w:b/>
          <w:shd w:val="clear" w:color="auto" w:fill="FFFFFF"/>
          <w:lang w:eastAsia="sk-SK"/>
        </w:rPr>
        <w:t>Odborník</w:t>
      </w:r>
      <w:r w:rsidR="009E3F10" w:rsidRPr="00FD69BF">
        <w:rPr>
          <w:b/>
          <w:shd w:val="clear" w:color="auto" w:fill="FFFFFF"/>
          <w:lang w:eastAsia="sk-SK"/>
        </w:rPr>
        <w:t xml:space="preserve"> č. </w:t>
      </w:r>
      <w:r w:rsidR="005C3695" w:rsidRPr="00FD69BF">
        <w:rPr>
          <w:b/>
          <w:shd w:val="clear" w:color="auto" w:fill="FFFFFF"/>
          <w:lang w:eastAsia="sk-SK"/>
        </w:rPr>
        <w:t>1</w:t>
      </w:r>
      <w:r w:rsidR="009E3F10" w:rsidRPr="00FD69BF">
        <w:rPr>
          <w:b/>
          <w:shd w:val="clear" w:color="auto" w:fill="FFFFFF"/>
          <w:lang w:eastAsia="sk-SK"/>
        </w:rPr>
        <w:t xml:space="preserve"> –</w:t>
      </w:r>
      <w:r w:rsidR="00E81F0A" w:rsidRPr="00FD69BF">
        <w:rPr>
          <w:b/>
          <w:shd w:val="clear" w:color="auto" w:fill="FFFFFF"/>
          <w:lang w:eastAsia="sk-SK"/>
        </w:rPr>
        <w:t xml:space="preserve"> </w:t>
      </w:r>
      <w:r w:rsidR="00890F8F" w:rsidRPr="00FD69BF">
        <w:rPr>
          <w:b/>
          <w:shd w:val="clear" w:color="auto" w:fill="FFFFFF"/>
          <w:lang w:eastAsia="sk-SK"/>
        </w:rPr>
        <w:t xml:space="preserve">Projektový manažér – 1 osoba </w:t>
      </w:r>
    </w:p>
    <w:p w14:paraId="6F9DA908" w14:textId="556CBBDC" w:rsidR="009E3F10" w:rsidRPr="00FD69BF" w:rsidRDefault="009239C0" w:rsidP="009E3F10">
      <w:pPr>
        <w:ind w:left="1134"/>
        <w:rPr>
          <w:shd w:val="clear" w:color="auto" w:fill="FFFFFF"/>
          <w:lang w:eastAsia="sk-SK"/>
        </w:rPr>
      </w:pPr>
      <w:r w:rsidRPr="00FD69BF">
        <w:rPr>
          <w:shd w:val="clear" w:color="auto" w:fill="FFFFFF"/>
          <w:lang w:eastAsia="sk-SK"/>
        </w:rPr>
        <w:t xml:space="preserve">Odborník </w:t>
      </w:r>
      <w:r w:rsidR="009E3F10" w:rsidRPr="00FD69BF">
        <w:rPr>
          <w:shd w:val="clear" w:color="auto" w:fill="FFFFFF"/>
          <w:lang w:eastAsia="sk-SK"/>
        </w:rPr>
        <w:t>musí spĺňať nasledovné požiadavky:</w:t>
      </w:r>
    </w:p>
    <w:p w14:paraId="43A95182" w14:textId="2DFCC051" w:rsidR="009239C0" w:rsidRPr="00FD69BF" w:rsidRDefault="009239C0"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najmenej </w:t>
      </w:r>
      <w:bookmarkStart w:id="418" w:name="_Hlk65230776"/>
      <w:r w:rsidR="00E81F0A" w:rsidRPr="00FD69BF">
        <w:rPr>
          <w:rFonts w:ascii="Cambria" w:eastAsiaTheme="minorHAnsi" w:hAnsi="Cambria" w:cs="Arial"/>
        </w:rPr>
        <w:t>5</w:t>
      </w:r>
      <w:r w:rsidR="005C3695" w:rsidRPr="00FD69BF">
        <w:rPr>
          <w:rFonts w:ascii="Cambria" w:eastAsiaTheme="minorHAnsi" w:hAnsi="Cambria" w:cs="Arial"/>
        </w:rPr>
        <w:t xml:space="preserve"> </w:t>
      </w:r>
      <w:r w:rsidRPr="00FD69BF">
        <w:rPr>
          <w:rFonts w:ascii="Cambria" w:eastAsiaTheme="minorHAnsi" w:hAnsi="Cambria" w:cstheme="minorBidi"/>
          <w:shd w:val="clear" w:color="auto" w:fill="FFFFFF"/>
        </w:rPr>
        <w:t>ročné odborné skúsenosti v</w:t>
      </w:r>
      <w:r w:rsidR="00E81F0A" w:rsidRPr="00FD69BF">
        <w:rPr>
          <w:rFonts w:ascii="Cambria" w:eastAsiaTheme="minorHAnsi" w:hAnsi="Cambria" w:cstheme="minorBidi"/>
          <w:shd w:val="clear" w:color="auto" w:fill="FFFFFF"/>
        </w:rPr>
        <w:t xml:space="preserve"> oblasti </w:t>
      </w:r>
      <w:r w:rsidR="00890F8F" w:rsidRPr="00FD69BF">
        <w:rPr>
          <w:rFonts w:ascii="Cambria" w:eastAsiaTheme="minorHAnsi" w:hAnsi="Cambria" w:cstheme="minorBidi"/>
          <w:shd w:val="clear" w:color="auto" w:fill="FFFFFF"/>
        </w:rPr>
        <w:t xml:space="preserve">projektového manažéra v oblasti </w:t>
      </w:r>
      <w:r w:rsidR="00F86B6C" w:rsidRPr="00FD69BF">
        <w:rPr>
          <w:rFonts w:ascii="Cambria" w:eastAsiaTheme="minorHAnsi" w:hAnsi="Cambria" w:cstheme="minorBidi"/>
          <w:shd w:val="clear" w:color="auto" w:fill="FFFFFF"/>
        </w:rPr>
        <w:t>stavebníctva</w:t>
      </w:r>
      <w:bookmarkEnd w:id="418"/>
      <w:r w:rsidR="00980F32" w:rsidRPr="00FD69BF">
        <w:rPr>
          <w:rFonts w:ascii="Cambria" w:eastAsiaTheme="minorHAnsi" w:hAnsi="Cambria" w:cstheme="minorBidi"/>
          <w:shd w:val="clear" w:color="auto" w:fill="FFFFFF"/>
        </w:rPr>
        <w:t xml:space="preserve">. Túto </w:t>
      </w:r>
      <w:r w:rsidRPr="00FD69BF">
        <w:rPr>
          <w:rFonts w:ascii="Cambria" w:eastAsiaTheme="minorHAnsi" w:hAnsi="Cambria" w:cstheme="minorBidi"/>
          <w:shd w:val="clear" w:color="auto" w:fill="FFFFFF"/>
        </w:rPr>
        <w:t xml:space="preserve">podmienku účasti uchádzač u </w:t>
      </w:r>
      <w:r w:rsidR="00393680" w:rsidRPr="00FD69BF">
        <w:rPr>
          <w:rFonts w:ascii="Cambria" w:eastAsiaTheme="minorHAnsi" w:hAnsi="Cambria" w:cstheme="minorBidi"/>
          <w:shd w:val="clear" w:color="auto" w:fill="FFFFFF"/>
        </w:rPr>
        <w:t>odborníka</w:t>
      </w:r>
      <w:r w:rsidRPr="00FD69BF">
        <w:rPr>
          <w:rFonts w:ascii="Cambria" w:eastAsiaTheme="minorHAnsi" w:hAnsi="Cambria" w:cstheme="minorBidi"/>
          <w:shd w:val="clear" w:color="auto" w:fill="FFFFFF"/>
        </w:rPr>
        <w:t xml:space="preserve"> preukáže </w:t>
      </w:r>
      <w:r w:rsidR="00A1409F" w:rsidRPr="00FD69BF">
        <w:rPr>
          <w:rFonts w:ascii="Cambria" w:eastAsiaTheme="minorHAnsi" w:hAnsi="Cambria" w:cstheme="minorBidi"/>
          <w:shd w:val="clear" w:color="auto" w:fill="FFFFFF"/>
        </w:rPr>
        <w:t>vyplneným formulárom</w:t>
      </w:r>
      <w:r w:rsidR="005642DA" w:rsidRPr="00FD69BF">
        <w:rPr>
          <w:rFonts w:ascii="Cambria" w:eastAsiaTheme="minorHAnsi" w:hAnsi="Cambria" w:cstheme="minorBidi"/>
          <w:shd w:val="clear" w:color="auto" w:fill="FFFFFF"/>
        </w:rPr>
        <w:t xml:space="preserve"> </w:t>
      </w:r>
      <w:r w:rsidR="005642DA" w:rsidRPr="00FD69BF">
        <w:rPr>
          <w:rFonts w:ascii="Cambria" w:hAnsi="Cambria" w:cstheme="majorBidi"/>
          <w:iCs/>
          <w:szCs w:val="22"/>
          <w:shd w:val="clear" w:color="auto" w:fill="FFFFFF"/>
        </w:rPr>
        <w:t>ktorý je prílohou č. F.2 týchto súťažných podkladov</w:t>
      </w:r>
      <w:r w:rsidR="005642DA" w:rsidRPr="00FD69BF">
        <w:rPr>
          <w:rFonts w:ascii="Cambria" w:eastAsiaTheme="minorHAnsi" w:hAnsi="Cambria" w:cstheme="minorBidi"/>
          <w:shd w:val="clear" w:color="auto" w:fill="FFFFFF"/>
        </w:rPr>
        <w:t>.</w:t>
      </w:r>
    </w:p>
    <w:p w14:paraId="6F9DB1D8" w14:textId="5D92CBC3" w:rsidR="005642DA" w:rsidRPr="00FD69BF" w:rsidRDefault="005642DA" w:rsidP="00074A96">
      <w:pPr>
        <w:ind w:left="1134"/>
        <w:rPr>
          <w:b/>
          <w:shd w:val="clear" w:color="auto" w:fill="FFFFFF"/>
          <w:lang w:eastAsia="sk-SK"/>
        </w:rPr>
      </w:pPr>
      <w:r w:rsidRPr="00FD69BF">
        <w:rPr>
          <w:b/>
          <w:shd w:val="clear" w:color="auto" w:fill="FFFFFF"/>
          <w:lang w:eastAsia="sk-SK"/>
        </w:rPr>
        <w:lastRenderedPageBreak/>
        <w:t xml:space="preserve">Odborník č. 2 </w:t>
      </w:r>
      <w:r w:rsidR="00C35119" w:rsidRPr="00FD69BF">
        <w:rPr>
          <w:b/>
          <w:shd w:val="clear" w:color="auto" w:fill="FFFFFF"/>
          <w:lang w:eastAsia="sk-SK"/>
        </w:rPr>
        <w:t>–</w:t>
      </w:r>
      <w:r w:rsidRPr="00FD69BF">
        <w:rPr>
          <w:b/>
          <w:shd w:val="clear" w:color="auto" w:fill="FFFFFF"/>
          <w:lang w:eastAsia="sk-SK"/>
        </w:rPr>
        <w:t xml:space="preserve"> </w:t>
      </w:r>
      <w:r w:rsidR="00C35119" w:rsidRPr="00FD69BF">
        <w:rPr>
          <w:b/>
          <w:shd w:val="clear" w:color="auto" w:fill="FFFFFF"/>
          <w:lang w:eastAsia="sk-SK"/>
        </w:rPr>
        <w:t>Autorizovaný inžinier</w:t>
      </w:r>
    </w:p>
    <w:p w14:paraId="141062DE" w14:textId="77777777" w:rsidR="00347297" w:rsidRPr="00FD69BF" w:rsidRDefault="00347297" w:rsidP="00347297">
      <w:pPr>
        <w:ind w:left="1134"/>
        <w:rPr>
          <w:shd w:val="clear" w:color="auto" w:fill="FFFFFF"/>
          <w:lang w:eastAsia="sk-SK"/>
        </w:rPr>
      </w:pPr>
      <w:r w:rsidRPr="00FD69BF">
        <w:rPr>
          <w:shd w:val="clear" w:color="auto" w:fill="FFFFFF"/>
          <w:lang w:eastAsia="sk-SK"/>
        </w:rPr>
        <w:t>Odborník musí spĺňať nasledovné požiadavky:</w:t>
      </w:r>
    </w:p>
    <w:p w14:paraId="21C8DFF1" w14:textId="6A8B5996" w:rsidR="005642DA" w:rsidRPr="00FD69BF" w:rsidRDefault="00C35119"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odborník musel vypracova</w:t>
      </w:r>
      <w:r w:rsidR="00936D07" w:rsidRPr="00FD69BF">
        <w:rPr>
          <w:rFonts w:ascii="Cambria" w:eastAsiaTheme="minorHAnsi" w:hAnsi="Cambria" w:cstheme="minorBidi"/>
          <w:shd w:val="clear" w:color="auto" w:fill="FFFFFF"/>
        </w:rPr>
        <w:t>ť</w:t>
      </w:r>
      <w:r w:rsidRPr="00FD69BF">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FD69BF">
        <w:rPr>
          <w:rFonts w:ascii="Cambria" w:eastAsiaTheme="minorHAnsi" w:hAnsi="Cambria" w:cstheme="minorBidi"/>
          <w:shd w:val="clear" w:color="auto" w:fill="FFFFFF"/>
        </w:rPr>
        <w:t xml:space="preserve"> rovnakého alebo podobného charakteru a zložitosti ako je predmet zákazky (t.</w:t>
      </w:r>
      <w:r w:rsidR="00575BB8"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j.</w:t>
      </w:r>
      <w:r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napr. </w:t>
      </w:r>
      <w:bookmarkStart w:id="419" w:name="_Hlk65237102"/>
      <w:r w:rsidR="009635ED" w:rsidRPr="00FD69BF">
        <w:rPr>
          <w:rFonts w:ascii="Cambria" w:eastAsiaTheme="minorHAnsi" w:hAnsi="Cambria" w:cstheme="minorBidi"/>
          <w:shd w:val="clear" w:color="auto" w:fill="FFFFFF"/>
        </w:rPr>
        <w:t xml:space="preserve">výstavba / </w:t>
      </w:r>
      <w:r w:rsidR="00F2173B" w:rsidRPr="00FD69BF">
        <w:rPr>
          <w:rFonts w:ascii="Cambria" w:eastAsiaTheme="minorHAnsi" w:hAnsi="Cambria" w:cstheme="minorBidi"/>
          <w:shd w:val="clear" w:color="auto" w:fill="FFFFFF"/>
        </w:rPr>
        <w:t>rekonštrukcia zdroja tepla, rozvodov, osvetlenia</w:t>
      </w:r>
      <w:r w:rsidR="00936D07" w:rsidRPr="00FD69BF">
        <w:rPr>
          <w:rFonts w:ascii="Cambria" w:eastAsiaTheme="minorHAnsi" w:hAnsi="Cambria" w:cstheme="minorBidi"/>
          <w:shd w:val="clear" w:color="auto" w:fill="FFFFFF"/>
        </w:rPr>
        <w:t>,</w:t>
      </w:r>
      <w:r w:rsidR="00F2173B"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zatepľovanie, výmena otvorových konštrukcií </w:t>
      </w:r>
      <w:r w:rsidR="00F2173B" w:rsidRPr="00FD69BF">
        <w:rPr>
          <w:rFonts w:ascii="Cambria" w:eastAsiaTheme="minorHAnsi" w:hAnsi="Cambria" w:cstheme="minorBidi"/>
          <w:shd w:val="clear" w:color="auto" w:fill="FFFFFF"/>
        </w:rPr>
        <w:t>a pod</w:t>
      </w:r>
      <w:bookmarkEnd w:id="419"/>
      <w:r w:rsidR="00F2173B" w:rsidRPr="00FD69BF">
        <w:rPr>
          <w:rFonts w:ascii="Cambria" w:eastAsiaTheme="minorHAnsi" w:hAnsi="Cambria" w:cstheme="minorBidi"/>
          <w:shd w:val="clear" w:color="auto" w:fill="FFFFFF"/>
        </w:rPr>
        <w:t>)</w:t>
      </w:r>
      <w:r w:rsidRPr="00FD69BF">
        <w:rPr>
          <w:rFonts w:ascii="Cambria" w:eastAsiaTheme="minorHAnsi" w:hAnsi="Cambria" w:cstheme="minorBidi"/>
          <w:shd w:val="clear" w:color="auto" w:fill="FFFFFF"/>
        </w:rPr>
        <w:t xml:space="preserve">, pričom </w:t>
      </w:r>
      <w:r w:rsidRPr="00FD69BF">
        <w:rPr>
          <w:rFonts w:ascii="Cambria" w:eastAsiaTheme="minorHAnsi" w:hAnsi="Cambria" w:cstheme="minorBidi"/>
          <w:b/>
          <w:bCs/>
          <w:shd w:val="clear" w:color="auto" w:fill="FFFFFF"/>
        </w:rPr>
        <w:t>investičný náklad na stavebnú činnosť</w:t>
      </w:r>
      <w:r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(kumulatívne hoc v rámci viacerých zákaziek) </w:t>
      </w:r>
      <w:r w:rsidRPr="00FD69BF">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BF0E31"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Pr="00FD69BF">
        <w:rPr>
          <w:rFonts w:ascii="Cambria" w:eastAsiaTheme="minorHAnsi" w:hAnsi="Cambria" w:cstheme="minorBidi"/>
          <w:b/>
          <w:bCs/>
          <w:shd w:val="clear" w:color="auto" w:fill="FFFFFF"/>
        </w:rPr>
        <w:t xml:space="preserve"> EUR bez DPH</w:t>
      </w:r>
      <w:r w:rsidR="00BC7C51" w:rsidRPr="00FD69BF">
        <w:rPr>
          <w:rFonts w:ascii="Cambria" w:eastAsiaTheme="minorHAnsi" w:hAnsi="Cambria" w:cstheme="minorBidi"/>
          <w:shd w:val="clear" w:color="auto" w:fill="FFFFFF"/>
        </w:rPr>
        <w:t>.</w:t>
      </w:r>
      <w:r w:rsidR="00347297"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Túto podmienku účasti uchádzač u odborníka preukáže vyplneným formulárom </w:t>
      </w:r>
      <w:r w:rsidR="00C25B8C" w:rsidRPr="00FD69BF">
        <w:rPr>
          <w:rFonts w:ascii="Cambria" w:hAnsi="Cambria" w:cstheme="majorBidi"/>
          <w:iCs/>
          <w:szCs w:val="22"/>
          <w:shd w:val="clear" w:color="auto" w:fill="FFFFFF"/>
        </w:rPr>
        <w:t>ktorý je prílohou č. F.2 týchto súťažných podkladov.</w:t>
      </w:r>
    </w:p>
    <w:p w14:paraId="7EC2D549" w14:textId="720A3F3B" w:rsidR="003B0B2B" w:rsidRPr="00FD69BF" w:rsidRDefault="003B0B2B" w:rsidP="003B0B2B">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FD69BF">
        <w:rPr>
          <w:rFonts w:ascii="Cambria" w:eastAsiaTheme="minorHAnsi" w:hAnsi="Cambria" w:cstheme="minorBidi"/>
          <w:shd w:val="clear" w:color="auto" w:fill="FFFFFF"/>
        </w:rPr>
        <w:t>projekčným činnostiam v rámci predmetu zákazky</w:t>
      </w:r>
      <w:r w:rsidRPr="00FD69BF">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FD69BF" w:rsidRDefault="00074A96" w:rsidP="00074A96">
      <w:pPr>
        <w:ind w:left="1134"/>
        <w:rPr>
          <w:b/>
          <w:shd w:val="clear" w:color="auto" w:fill="FFFFFF"/>
          <w:lang w:eastAsia="sk-SK"/>
        </w:rPr>
      </w:pPr>
      <w:r w:rsidRPr="00FD69BF">
        <w:rPr>
          <w:b/>
          <w:shd w:val="clear" w:color="auto" w:fill="FFFFFF"/>
          <w:lang w:eastAsia="sk-SK"/>
        </w:rPr>
        <w:t xml:space="preserve">Odborník č. </w:t>
      </w:r>
      <w:r w:rsidR="005642DA" w:rsidRPr="00FD69BF">
        <w:rPr>
          <w:b/>
          <w:shd w:val="clear" w:color="auto" w:fill="FFFFFF"/>
          <w:lang w:eastAsia="sk-SK"/>
        </w:rPr>
        <w:t>3</w:t>
      </w:r>
      <w:r w:rsidRPr="00FD69BF">
        <w:rPr>
          <w:b/>
          <w:shd w:val="clear" w:color="auto" w:fill="FFFFFF"/>
          <w:lang w:eastAsia="sk-SK"/>
        </w:rPr>
        <w:t xml:space="preserve"> – </w:t>
      </w:r>
      <w:r w:rsidR="0037760A" w:rsidRPr="00FD69BF">
        <w:rPr>
          <w:b/>
          <w:shd w:val="clear" w:color="auto" w:fill="FFFFFF"/>
          <w:lang w:eastAsia="sk-SK"/>
        </w:rPr>
        <w:t>Stavbyvedúci</w:t>
      </w:r>
      <w:r w:rsidRPr="00FD69BF">
        <w:rPr>
          <w:b/>
          <w:shd w:val="clear" w:color="auto" w:fill="FFFFFF"/>
          <w:lang w:eastAsia="sk-SK"/>
        </w:rPr>
        <w:t xml:space="preserve"> – 1 osoba</w:t>
      </w:r>
    </w:p>
    <w:p w14:paraId="16EF26A1" w14:textId="51073283" w:rsidR="00074A96" w:rsidRPr="00FD69BF" w:rsidRDefault="00074A96" w:rsidP="00074A96">
      <w:pPr>
        <w:ind w:left="1134"/>
        <w:rPr>
          <w:shd w:val="clear" w:color="auto" w:fill="FFFFFF"/>
          <w:lang w:eastAsia="sk-SK"/>
        </w:rPr>
      </w:pPr>
      <w:r w:rsidRPr="00FD69BF">
        <w:rPr>
          <w:shd w:val="clear" w:color="auto" w:fill="FFFFFF"/>
          <w:lang w:eastAsia="sk-SK"/>
        </w:rPr>
        <w:t>Odborník musí spĺňať nasledovné požiadavky:</w:t>
      </w:r>
    </w:p>
    <w:p w14:paraId="1A2B3F6A" w14:textId="290E3F4E" w:rsidR="00323614" w:rsidRPr="00FD69BF" w:rsidRDefault="00323614"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FD69BF">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osvetlenia zatepľovanie, výmena otvorových konštrukcií a pod), pričom </w:t>
      </w:r>
      <w:r w:rsidR="000647FB" w:rsidRPr="00FD69BF">
        <w:rPr>
          <w:rFonts w:ascii="Cambria" w:eastAsiaTheme="minorHAnsi" w:hAnsi="Cambria" w:cstheme="minorBidi"/>
          <w:shd w:val="clear" w:color="auto" w:fill="FFFFFF"/>
        </w:rPr>
        <w:t>c</w:t>
      </w:r>
      <w:r w:rsidR="00323A65" w:rsidRPr="00FD69BF">
        <w:rPr>
          <w:rFonts w:ascii="Cambria" w:eastAsiaTheme="minorHAnsi" w:hAnsi="Cambria" w:cstheme="minorBidi"/>
          <w:shd w:val="clear" w:color="auto" w:fill="FFFFFF"/>
        </w:rPr>
        <w:t xml:space="preserve">elková </w:t>
      </w:r>
      <w:r w:rsidR="00323A65" w:rsidRPr="00FD69BF">
        <w:rPr>
          <w:rFonts w:ascii="Cambria" w:eastAsiaTheme="minorHAnsi" w:hAnsi="Cambria" w:cstheme="minorBidi"/>
          <w:b/>
          <w:bCs/>
          <w:shd w:val="clear" w:color="auto" w:fill="FFFFFF"/>
        </w:rPr>
        <w:t>investičná hodnota stavebných prác</w:t>
      </w:r>
      <w:r w:rsidR="00BF0E31" w:rsidRPr="00FD69BF">
        <w:rPr>
          <w:rFonts w:ascii="Cambria" w:eastAsiaTheme="minorHAnsi" w:hAnsi="Cambria" w:cstheme="minorBidi"/>
          <w:b/>
          <w:bCs/>
          <w:shd w:val="clear" w:color="auto" w:fill="FFFFFF"/>
        </w:rPr>
        <w:t xml:space="preserve"> </w:t>
      </w:r>
      <w:r w:rsidR="00BF0E31" w:rsidRPr="00FD69BF">
        <w:rPr>
          <w:rFonts w:ascii="Cambria" w:eastAsiaTheme="minorHAnsi" w:hAnsi="Cambria" w:cstheme="minorBidi"/>
          <w:shd w:val="clear" w:color="auto" w:fill="FFFFFF"/>
        </w:rPr>
        <w:t>(kumulatívne hoc v rámci viacerých zákaziek)</w:t>
      </w:r>
      <w:r w:rsidR="00323A65" w:rsidRPr="00FD69BF">
        <w:rPr>
          <w:rFonts w:ascii="Cambria" w:eastAsiaTheme="minorHAnsi" w:hAnsi="Cambria" w:cstheme="minorBidi"/>
          <w:shd w:val="clear" w:color="auto" w:fill="FFFFFF"/>
        </w:rPr>
        <w:t xml:space="preserve">, pri ktorých odborník zastával činnosť stavbyvedúceho, musela byť </w:t>
      </w:r>
      <w:r w:rsidR="00323A65" w:rsidRPr="00FD69BF">
        <w:rPr>
          <w:rFonts w:ascii="Cambria" w:eastAsiaTheme="minorHAnsi" w:hAnsi="Cambria" w:cstheme="minorBidi"/>
          <w:b/>
          <w:bCs/>
          <w:shd w:val="clear" w:color="auto" w:fill="FFFFFF"/>
        </w:rPr>
        <w:t xml:space="preserve">minimálne </w:t>
      </w:r>
      <w:r w:rsidR="00982104"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00982104" w:rsidRPr="00FD69BF">
        <w:rPr>
          <w:rFonts w:ascii="Cambria" w:eastAsiaTheme="minorHAnsi" w:hAnsi="Cambria" w:cstheme="minorBidi"/>
          <w:b/>
          <w:bCs/>
          <w:shd w:val="clear" w:color="auto" w:fill="FFFFFF"/>
        </w:rPr>
        <w:t xml:space="preserve"> </w:t>
      </w:r>
      <w:r w:rsidR="00323A65" w:rsidRPr="00FD69BF">
        <w:rPr>
          <w:rFonts w:ascii="Cambria" w:eastAsiaTheme="minorHAnsi" w:hAnsi="Cambria" w:cstheme="minorBidi"/>
          <w:b/>
          <w:bCs/>
          <w:shd w:val="clear" w:color="auto" w:fill="FFFFFF"/>
        </w:rPr>
        <w:t>EUR bez DPH</w:t>
      </w:r>
      <w:r w:rsidR="0027787A" w:rsidRPr="00FD69BF">
        <w:rPr>
          <w:rFonts w:ascii="Cambria" w:eastAsiaTheme="minorHAnsi" w:hAnsi="Cambria" w:cstheme="minorBidi"/>
          <w:shd w:val="clear" w:color="auto" w:fill="FFFFFF"/>
        </w:rPr>
        <w:t xml:space="preserve">. Túto podmienku účasti uchádzač u odborníka preukáže vyplneným formulárom </w:t>
      </w:r>
      <w:r w:rsidR="0027787A" w:rsidRPr="00FD69BF">
        <w:rPr>
          <w:rFonts w:ascii="Cambria" w:hAnsi="Cambria" w:cstheme="majorBidi"/>
          <w:iCs/>
          <w:szCs w:val="22"/>
          <w:shd w:val="clear" w:color="auto" w:fill="FFFFFF"/>
        </w:rPr>
        <w:t>ktorý je prílohou č. F.2 týchto súťažných podkladov.</w:t>
      </w:r>
    </w:p>
    <w:p w14:paraId="54A67F03" w14:textId="1AD5CD10" w:rsidR="0058068E" w:rsidRPr="00FD69BF" w:rsidRDefault="00074A96"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FD69BF">
        <w:rPr>
          <w:rFonts w:ascii="Cambria" w:eastAsiaTheme="minorHAnsi" w:hAnsi="Cambria" w:cstheme="minorBidi"/>
          <w:shd w:val="clear" w:color="auto" w:fill="FFFFFF"/>
        </w:rPr>
        <w:t xml:space="preserve"> </w:t>
      </w:r>
      <w:r w:rsidR="00F939E8" w:rsidRPr="00FD69BF">
        <w:rPr>
          <w:rFonts w:ascii="Cambria" w:eastAsiaTheme="minorHAnsi" w:hAnsi="Cambria" w:cstheme="minorBidi"/>
          <w:shd w:val="clear" w:color="auto" w:fill="FFFFFF"/>
        </w:rPr>
        <w:t xml:space="preserve">stavbyvedúceho </w:t>
      </w:r>
      <w:r w:rsidR="0058068E" w:rsidRPr="00FD69BF">
        <w:rPr>
          <w:rFonts w:ascii="Cambria" w:eastAsiaTheme="minorHAnsi" w:hAnsi="Cambria" w:cstheme="minorBidi"/>
          <w:shd w:val="clear" w:color="auto" w:fill="FFFFFF"/>
        </w:rPr>
        <w:t>alebo ekvivalentný doklad</w:t>
      </w:r>
      <w:r w:rsidR="0027787A" w:rsidRPr="00FD69BF">
        <w:rPr>
          <w:rFonts w:ascii="Cambria" w:eastAsiaTheme="minorHAnsi" w:hAnsi="Cambria" w:cstheme="minorBidi"/>
          <w:shd w:val="clear" w:color="auto" w:fill="FFFFFF"/>
        </w:rPr>
        <w:t>. Túto podmienku účasti uchádzač u odborníka preukáže predložením požadovaného oprávnenia</w:t>
      </w:r>
      <w:r w:rsidR="0058068E" w:rsidRPr="00FD69BF">
        <w:rPr>
          <w:rFonts w:ascii="Cambria" w:eastAsiaTheme="minorHAnsi" w:hAnsi="Cambria" w:cstheme="minorBidi"/>
          <w:shd w:val="clear" w:color="auto" w:fill="FFFFFF"/>
        </w:rPr>
        <w:t>.</w:t>
      </w:r>
    </w:p>
    <w:p w14:paraId="0C3B9EA4" w14:textId="0A67261A" w:rsidR="00982104" w:rsidRPr="00FD69BF" w:rsidRDefault="00982104" w:rsidP="00982104">
      <w:pPr>
        <w:ind w:left="1134"/>
        <w:rPr>
          <w:b/>
          <w:shd w:val="clear" w:color="auto" w:fill="FFFFFF"/>
          <w:lang w:eastAsia="sk-SK"/>
        </w:rPr>
      </w:pPr>
      <w:r w:rsidRPr="00FD69BF">
        <w:rPr>
          <w:b/>
          <w:shd w:val="clear" w:color="auto" w:fill="FFFFFF"/>
          <w:lang w:eastAsia="sk-SK"/>
        </w:rPr>
        <w:t xml:space="preserve">Odborník č. 4 – </w:t>
      </w:r>
      <w:bookmarkStart w:id="420" w:name="_Hlk65234651"/>
      <w:r w:rsidRPr="00FD69BF">
        <w:rPr>
          <w:b/>
          <w:shd w:val="clear" w:color="auto" w:fill="FFFFFF"/>
          <w:lang w:eastAsia="sk-SK"/>
        </w:rPr>
        <w:t xml:space="preserve">Odborník v riadení a prevádzke zariadení </w:t>
      </w:r>
      <w:proofErr w:type="spellStart"/>
      <w:r w:rsidR="002F2A5B" w:rsidRPr="00FD69BF">
        <w:rPr>
          <w:b/>
          <w:shd w:val="clear" w:color="auto" w:fill="FFFFFF"/>
          <w:lang w:eastAsia="sk-SK"/>
        </w:rPr>
        <w:t>MaR</w:t>
      </w:r>
      <w:proofErr w:type="spellEnd"/>
      <w:r w:rsidR="002F2A5B" w:rsidRPr="00FD69BF">
        <w:rPr>
          <w:b/>
          <w:shd w:val="clear" w:color="auto" w:fill="FFFFFF"/>
          <w:lang w:eastAsia="sk-SK"/>
        </w:rPr>
        <w:t>, UK a TUV</w:t>
      </w:r>
      <w:r w:rsidRPr="00FD69BF">
        <w:rPr>
          <w:b/>
          <w:shd w:val="clear" w:color="auto" w:fill="FFFFFF"/>
          <w:lang w:eastAsia="sk-SK"/>
        </w:rPr>
        <w:t xml:space="preserve"> </w:t>
      </w:r>
      <w:bookmarkEnd w:id="420"/>
      <w:r w:rsidRPr="00FD69BF">
        <w:rPr>
          <w:b/>
          <w:shd w:val="clear" w:color="auto" w:fill="FFFFFF"/>
          <w:lang w:eastAsia="sk-SK"/>
        </w:rPr>
        <w:t>– 1 osoba</w:t>
      </w:r>
    </w:p>
    <w:p w14:paraId="6641BE23" w14:textId="77777777" w:rsidR="00982104" w:rsidRPr="00FD69BF" w:rsidRDefault="00982104" w:rsidP="00982104">
      <w:pPr>
        <w:ind w:left="1134"/>
        <w:rPr>
          <w:shd w:val="clear" w:color="auto" w:fill="FFFFFF"/>
          <w:lang w:eastAsia="sk-SK"/>
        </w:rPr>
      </w:pPr>
      <w:r w:rsidRPr="00FD69BF">
        <w:rPr>
          <w:shd w:val="clear" w:color="auto" w:fill="FFFFFF"/>
          <w:lang w:eastAsia="sk-SK"/>
        </w:rPr>
        <w:t>Odborník musí spĺňať nasledovné požiadavky:</w:t>
      </w:r>
    </w:p>
    <w:p w14:paraId="4B2DF9EF" w14:textId="7E810EB6" w:rsidR="0094149A" w:rsidRPr="00FD69BF" w:rsidRDefault="00982104" w:rsidP="00971CD4">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w:t>
      </w:r>
      <w:r w:rsidR="005E54F9" w:rsidRPr="00FD69BF">
        <w:rPr>
          <w:rFonts w:ascii="Cambria" w:eastAsiaTheme="minorHAnsi" w:hAnsi="Cambria" w:cstheme="minorBidi"/>
          <w:shd w:val="clear" w:color="auto" w:fill="FFFFFF"/>
        </w:rPr>
        <w:t xml:space="preserve">musí mať </w:t>
      </w:r>
      <w:r w:rsidR="002F2A5B" w:rsidRPr="00FD69BF">
        <w:rPr>
          <w:rFonts w:ascii="Cambria" w:eastAsiaTheme="minorHAnsi" w:hAnsi="Cambria" w:cstheme="minorBidi"/>
          <w:shd w:val="clear" w:color="auto" w:fill="FFFFFF"/>
        </w:rPr>
        <w:t xml:space="preserve">najmenej </w:t>
      </w:r>
      <w:bookmarkStart w:id="421" w:name="_Hlk65234670"/>
      <w:r w:rsidR="002F2A5B" w:rsidRPr="00FD69BF">
        <w:rPr>
          <w:rFonts w:ascii="Cambria" w:eastAsiaTheme="minorHAnsi" w:hAnsi="Cambria" w:cstheme="minorBidi"/>
          <w:shd w:val="clear" w:color="auto" w:fill="FFFFFF"/>
        </w:rPr>
        <w:t xml:space="preserve">3 ročné odborné skúsenosti v riadení a prevádzke zariadení v položke </w:t>
      </w:r>
      <w:proofErr w:type="spellStart"/>
      <w:r w:rsidR="002F2A5B" w:rsidRPr="00FD69BF">
        <w:rPr>
          <w:rFonts w:ascii="Cambria" w:eastAsiaTheme="minorHAnsi" w:hAnsi="Cambria" w:cstheme="minorBidi"/>
          <w:shd w:val="clear" w:color="auto" w:fill="FFFFFF"/>
        </w:rPr>
        <w:t>MaR</w:t>
      </w:r>
      <w:proofErr w:type="spellEnd"/>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UK</w:t>
      </w:r>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a</w:t>
      </w:r>
      <w:r w:rsidR="005E54F9" w:rsidRPr="00FD69BF">
        <w:rPr>
          <w:rFonts w:ascii="Cambria" w:eastAsiaTheme="minorHAnsi" w:hAnsi="Cambria" w:cstheme="minorBidi"/>
          <w:shd w:val="clear" w:color="auto" w:fill="FFFFFF"/>
        </w:rPr>
        <w:t> </w:t>
      </w:r>
      <w:r w:rsidR="002F2A5B" w:rsidRPr="00FD69BF">
        <w:rPr>
          <w:rFonts w:ascii="Cambria" w:eastAsiaTheme="minorHAnsi" w:hAnsi="Cambria" w:cstheme="minorBidi"/>
          <w:shd w:val="clear" w:color="auto" w:fill="FFFFFF"/>
        </w:rPr>
        <w:t>TUV</w:t>
      </w:r>
      <w:r w:rsidR="005E54F9" w:rsidRPr="00FD69BF">
        <w:rPr>
          <w:rFonts w:ascii="Cambria" w:eastAsiaTheme="minorHAnsi" w:hAnsi="Cambria" w:cstheme="minorBidi"/>
          <w:shd w:val="clear" w:color="auto" w:fill="FFFFFF"/>
        </w:rPr>
        <w:t xml:space="preserve">, ktorých </w:t>
      </w:r>
      <w:r w:rsidR="0094149A" w:rsidRPr="00FD69BF">
        <w:rPr>
          <w:rFonts w:ascii="Cambria" w:eastAsiaTheme="minorHAnsi" w:hAnsi="Cambria" w:cstheme="minorBidi"/>
          <w:shd w:val="clear" w:color="auto" w:fill="FFFFFF"/>
        </w:rPr>
        <w:t>dodanie je predmetom ponuky uchádzača</w:t>
      </w:r>
      <w:bookmarkEnd w:id="421"/>
      <w:r w:rsidR="0094149A" w:rsidRPr="00FD69BF">
        <w:rPr>
          <w:rFonts w:ascii="Cambria" w:eastAsiaTheme="minorHAnsi" w:hAnsi="Cambria" w:cstheme="minorBidi"/>
          <w:shd w:val="clear" w:color="auto" w:fill="FFFFFF"/>
        </w:rPr>
        <w:t>.</w:t>
      </w:r>
      <w:r w:rsidR="000121F0" w:rsidRPr="00FD69BF">
        <w:rPr>
          <w:rFonts w:ascii="Cambria" w:eastAsiaTheme="minorHAnsi" w:hAnsi="Cambria" w:cstheme="minorBidi"/>
          <w:shd w:val="clear" w:color="auto" w:fill="FFFFFF"/>
        </w:rPr>
        <w:t xml:space="preserve"> Túto podmienku účasti uchádzač u odborníka preukáže vyplneným formulárom </w:t>
      </w:r>
      <w:r w:rsidR="000121F0" w:rsidRPr="00FD69BF">
        <w:rPr>
          <w:rFonts w:ascii="Cambria" w:hAnsi="Cambria" w:cstheme="majorBidi"/>
          <w:iCs/>
          <w:szCs w:val="22"/>
          <w:shd w:val="clear" w:color="auto" w:fill="FFFFFF"/>
        </w:rPr>
        <w:t>ktorý je prílohou č. F.2 týchto súťažných podkladov.</w:t>
      </w:r>
    </w:p>
    <w:p w14:paraId="17289DD4" w14:textId="1ADA84EF" w:rsidR="00982104" w:rsidRPr="00533A6E" w:rsidRDefault="0094149A" w:rsidP="0094149A">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odbornej spôsobilosti podľa § 23 vyhlášky Ministerstva práce, sociálnych vecí a rodiny Slovenskej republiky č. 508/2009 </w:t>
      </w:r>
      <w:proofErr w:type="spellStart"/>
      <w:r w:rsidRPr="00FD69BF">
        <w:rPr>
          <w:rFonts w:ascii="Cambria" w:eastAsiaTheme="minorHAnsi" w:hAnsi="Cambria" w:cstheme="minorBidi"/>
          <w:shd w:val="clear" w:color="auto" w:fill="FFFFFF"/>
        </w:rPr>
        <w:t>Z.z</w:t>
      </w:r>
      <w:proofErr w:type="spellEnd"/>
      <w:r w:rsidRPr="00FD69BF">
        <w:rPr>
          <w:rFonts w:ascii="Cambria" w:eastAsiaTheme="minorHAnsi" w:hAnsi="Cambria" w:cstheme="minorBidi"/>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doklad,</w:t>
      </w:r>
      <w:r w:rsidR="00982104" w:rsidRPr="00FD69BF">
        <w:rPr>
          <w:rFonts w:ascii="Cambria" w:eastAsiaTheme="minorHAnsi" w:hAnsi="Cambria" w:cstheme="minorBidi"/>
          <w:shd w:val="clear" w:color="auto" w:fill="FFFFFF"/>
        </w:rPr>
        <w:t>. Túto podmienku účasti uchádzač u odborníka</w:t>
      </w:r>
      <w:r w:rsidR="00982104" w:rsidRPr="00533A6E">
        <w:rPr>
          <w:rFonts w:ascii="Cambria" w:eastAsiaTheme="minorHAnsi" w:hAnsi="Cambria" w:cstheme="minorBidi"/>
          <w:shd w:val="clear" w:color="auto" w:fill="FFFFFF"/>
        </w:rPr>
        <w:t xml:space="preserve"> preukáže predložením požadovaného oprávnenia.</w:t>
      </w:r>
    </w:p>
    <w:p w14:paraId="18088320" w14:textId="01AF9C19" w:rsidR="00637756" w:rsidRPr="00533A6E" w:rsidRDefault="00637756" w:rsidP="007817B7">
      <w:pPr>
        <w:pStyle w:val="Heading4"/>
        <w:rPr>
          <w:rFonts w:ascii="Cambria" w:hAnsi="Cambria"/>
          <w:shd w:val="clear" w:color="auto" w:fill="FFFFFF"/>
          <w:lang w:eastAsia="sk-SK"/>
        </w:rPr>
      </w:pPr>
      <w:r w:rsidRPr="00533A6E">
        <w:rPr>
          <w:rFonts w:ascii="Cambria" w:hAnsi="Cambria"/>
          <w:shd w:val="clear" w:color="auto" w:fill="FFFFFF"/>
          <w:lang w:eastAsia="sk-SK"/>
        </w:rPr>
        <w:t xml:space="preserve">Uchádzač môže na preukázanie technickej spôsobilosti alebo odbornej spôsobilosti využiť technické a odborné kapacity inej osoby, bez ohľadu na ich právny vzťah v súlade s ustanovením </w:t>
      </w:r>
      <w:r w:rsidRPr="00533A6E">
        <w:rPr>
          <w:rFonts w:ascii="Cambria" w:hAnsi="Cambria"/>
          <w:shd w:val="clear" w:color="auto" w:fill="FFFFFF"/>
          <w:lang w:eastAsia="sk-SK"/>
        </w:rPr>
        <w:lastRenderedPageBreak/>
        <w:t>§ 34 ods. 3 ZVO.</w:t>
      </w:r>
    </w:p>
    <w:p w14:paraId="374A4DA1" w14:textId="77777777" w:rsidR="00AD6890" w:rsidRPr="00533A6E" w:rsidRDefault="00AD6890" w:rsidP="00AD6890">
      <w:pPr>
        <w:ind w:left="1276" w:hanging="1276"/>
        <w:rPr>
          <w:rFonts w:eastAsiaTheme="majorEastAsia" w:cs="Arial"/>
          <w:b/>
          <w:szCs w:val="20"/>
        </w:rPr>
      </w:pPr>
    </w:p>
    <w:p w14:paraId="08EF829C" w14:textId="1A047006" w:rsidR="00637756" w:rsidRPr="00533A6E" w:rsidRDefault="00637756" w:rsidP="00AD6890">
      <w:pPr>
        <w:ind w:left="1276" w:hanging="1276"/>
        <w:rPr>
          <w:rFonts w:eastAsiaTheme="majorEastAsia" w:cs="Arial"/>
          <w:b/>
          <w:szCs w:val="20"/>
        </w:rPr>
      </w:pPr>
      <w:r w:rsidRPr="00533A6E">
        <w:rPr>
          <w:rFonts w:eastAsiaTheme="majorEastAsia" w:cs="Arial"/>
          <w:b/>
          <w:szCs w:val="20"/>
        </w:rPr>
        <w:t>Prílohy Časti F. Súťažných podkladov</w:t>
      </w:r>
    </w:p>
    <w:p w14:paraId="6772593D" w14:textId="7E1F1AAC" w:rsidR="00637756" w:rsidRPr="00533A6E" w:rsidRDefault="00637756" w:rsidP="00637756">
      <w:pPr>
        <w:ind w:left="1276" w:hanging="1276"/>
        <w:rPr>
          <w:rFonts w:cs="Arial"/>
          <w:szCs w:val="20"/>
        </w:rPr>
      </w:pPr>
      <w:r w:rsidRPr="00533A6E">
        <w:rPr>
          <w:rFonts w:cs="Arial"/>
          <w:szCs w:val="20"/>
        </w:rPr>
        <w:t xml:space="preserve">Príloha č. F.1  </w:t>
      </w:r>
      <w:r w:rsidR="000121F0" w:rsidRPr="00533A6E">
        <w:rPr>
          <w:rFonts w:cs="Arial"/>
          <w:szCs w:val="20"/>
        </w:rPr>
        <w:tab/>
      </w:r>
      <w:r w:rsidRPr="00533A6E">
        <w:rPr>
          <w:rFonts w:cs="Arial"/>
          <w:szCs w:val="20"/>
        </w:rPr>
        <w:t>Zoznam poskytnutých služieb (referencií) (vzor)</w:t>
      </w:r>
    </w:p>
    <w:p w14:paraId="28D65D55" w14:textId="381E513B" w:rsidR="0027787A" w:rsidRPr="00533A6E" w:rsidRDefault="00637756" w:rsidP="00637756">
      <w:pPr>
        <w:ind w:left="1276" w:hanging="1276"/>
        <w:rPr>
          <w:rFonts w:cs="Arial"/>
          <w:szCs w:val="20"/>
        </w:rPr>
      </w:pPr>
      <w:r w:rsidRPr="00533A6E">
        <w:rPr>
          <w:rFonts w:cs="Arial"/>
          <w:szCs w:val="20"/>
        </w:rPr>
        <w:t xml:space="preserve">Príloha č. F.2 </w:t>
      </w:r>
      <w:r w:rsidR="000121F0" w:rsidRPr="00533A6E">
        <w:rPr>
          <w:rFonts w:cs="Arial"/>
          <w:szCs w:val="20"/>
        </w:rPr>
        <w:tab/>
      </w:r>
      <w:r w:rsidRPr="00533A6E">
        <w:rPr>
          <w:rFonts w:cs="Arial"/>
          <w:szCs w:val="20"/>
        </w:rPr>
        <w:t xml:space="preserve">Zoznam </w:t>
      </w:r>
      <w:r w:rsidR="00C34A39" w:rsidRPr="00533A6E">
        <w:rPr>
          <w:rFonts w:cs="Arial"/>
          <w:szCs w:val="20"/>
        </w:rPr>
        <w:t>odborníkov</w:t>
      </w:r>
      <w:r w:rsidRPr="00533A6E">
        <w:rPr>
          <w:rFonts w:cs="Arial"/>
          <w:szCs w:val="20"/>
        </w:rPr>
        <w:t xml:space="preserve"> (vzor)</w:t>
      </w:r>
    </w:p>
    <w:p w14:paraId="35A28DE0" w14:textId="77777777" w:rsidR="0027787A" w:rsidRPr="00533A6E" w:rsidRDefault="0027787A">
      <w:pPr>
        <w:spacing w:after="0" w:line="240" w:lineRule="auto"/>
        <w:jc w:val="left"/>
        <w:rPr>
          <w:rFonts w:cs="Arial"/>
          <w:szCs w:val="20"/>
        </w:rPr>
      </w:pPr>
      <w:r w:rsidRPr="00533A6E">
        <w:rPr>
          <w:rFonts w:cs="Arial"/>
          <w:szCs w:val="20"/>
        </w:rPr>
        <w:br w:type="page"/>
      </w:r>
    </w:p>
    <w:p w14:paraId="49041D82" w14:textId="77777777" w:rsidR="00637756" w:rsidRPr="00533A6E" w:rsidRDefault="00637756" w:rsidP="00637756">
      <w:pPr>
        <w:rPr>
          <w:lang w:eastAsia="sk-SK"/>
        </w:rPr>
      </w:pPr>
    </w:p>
    <w:p w14:paraId="16EF87C7" w14:textId="07EEC33A" w:rsidR="000E48A9" w:rsidRPr="00533A6E" w:rsidRDefault="004107E4" w:rsidP="007817B7">
      <w:pPr>
        <w:pStyle w:val="Heading1"/>
        <w:numPr>
          <w:ilvl w:val="0"/>
          <w:numId w:val="0"/>
        </w:numPr>
        <w:rPr>
          <w:rFonts w:ascii="Cambria" w:hAnsi="Cambria"/>
        </w:rPr>
      </w:pPr>
      <w:bookmarkStart w:id="422" w:name="_Toc4416507"/>
      <w:bookmarkStart w:id="423" w:name="_Toc4416650"/>
      <w:bookmarkStart w:id="424" w:name="_Toc4416944"/>
      <w:bookmarkStart w:id="425" w:name="_Toc4416993"/>
      <w:bookmarkStart w:id="426" w:name="_Toc74145808"/>
      <w:bookmarkStart w:id="427" w:name="_Hlk6218127"/>
      <w:r w:rsidRPr="00533A6E">
        <w:rPr>
          <w:rFonts w:ascii="Cambria" w:hAnsi="Cambria"/>
        </w:rPr>
        <w:t>SUMARIZÁCIA</w:t>
      </w:r>
      <w:r w:rsidR="008501A8" w:rsidRPr="00533A6E">
        <w:rPr>
          <w:rFonts w:ascii="Cambria" w:hAnsi="Cambria"/>
        </w:rPr>
        <w:t xml:space="preserve"> </w:t>
      </w:r>
      <w:r w:rsidR="00D27919" w:rsidRPr="00533A6E">
        <w:rPr>
          <w:rFonts w:ascii="Cambria" w:hAnsi="Cambria"/>
        </w:rPr>
        <w:t>PRÍLOH SÚŤAŽNÝCH PODKLADOV</w:t>
      </w:r>
      <w:bookmarkEnd w:id="422"/>
      <w:bookmarkEnd w:id="423"/>
      <w:bookmarkEnd w:id="424"/>
      <w:bookmarkEnd w:id="425"/>
      <w:bookmarkEnd w:id="426"/>
    </w:p>
    <w:p w14:paraId="2E3BAB49" w14:textId="74D82F12" w:rsidR="005A5F14" w:rsidRPr="00533A6E" w:rsidRDefault="005A5F14" w:rsidP="00BD3E72">
      <w:pPr>
        <w:ind w:left="1418" w:hanging="1418"/>
        <w:rPr>
          <w:rFonts w:cs="Arial"/>
          <w:szCs w:val="20"/>
        </w:rPr>
      </w:pPr>
      <w:r w:rsidRPr="00533A6E">
        <w:rPr>
          <w:rFonts w:cs="Arial"/>
          <w:szCs w:val="20"/>
        </w:rPr>
        <w:t xml:space="preserve">Príloha č. </w:t>
      </w:r>
      <w:r w:rsidR="00955295" w:rsidRPr="00533A6E">
        <w:rPr>
          <w:rFonts w:cs="Arial"/>
          <w:szCs w:val="20"/>
        </w:rPr>
        <w:t>A.1</w:t>
      </w:r>
      <w:r w:rsidRPr="00533A6E">
        <w:rPr>
          <w:rFonts w:cs="Arial"/>
          <w:szCs w:val="20"/>
        </w:rPr>
        <w:t xml:space="preserve">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D5977A1" w14:textId="39A98C70" w:rsidR="00631BE0" w:rsidRPr="00533A6E" w:rsidRDefault="00631BE0" w:rsidP="00BD3E72">
      <w:pPr>
        <w:ind w:left="1418" w:hanging="1418"/>
        <w:rPr>
          <w:rFonts w:cs="Arial"/>
          <w:szCs w:val="20"/>
        </w:rPr>
      </w:pPr>
      <w:r w:rsidRPr="00533A6E">
        <w:rPr>
          <w:rFonts w:cs="Arial"/>
          <w:szCs w:val="20"/>
        </w:rPr>
        <w:t xml:space="preserve">Príloha č. </w:t>
      </w:r>
      <w:r w:rsidR="00955295" w:rsidRPr="00533A6E">
        <w:rPr>
          <w:rFonts w:cs="Arial"/>
          <w:szCs w:val="20"/>
        </w:rPr>
        <w:t>A.2</w:t>
      </w:r>
      <w:r w:rsidRPr="00533A6E">
        <w:rPr>
          <w:rFonts w:cs="Arial"/>
          <w:szCs w:val="20"/>
        </w:rPr>
        <w:t xml:space="preserve"> </w:t>
      </w:r>
      <w:r w:rsidRPr="00533A6E">
        <w:rPr>
          <w:rFonts w:cs="Arial"/>
          <w:szCs w:val="20"/>
        </w:rPr>
        <w:tab/>
      </w:r>
      <w:r w:rsidR="000D6E0A" w:rsidRPr="00533A6E">
        <w:rPr>
          <w:rFonts w:cs="Arial"/>
          <w:szCs w:val="20"/>
        </w:rPr>
        <w:t>Čestné vyhlásenie o  podmien</w:t>
      </w:r>
      <w:r w:rsidR="00962F39" w:rsidRPr="00533A6E">
        <w:rPr>
          <w:rFonts w:cs="Arial"/>
          <w:szCs w:val="20"/>
        </w:rPr>
        <w:t>kach</w:t>
      </w:r>
      <w:r w:rsidR="000D6E0A" w:rsidRPr="00533A6E">
        <w:rPr>
          <w:rFonts w:cs="Arial"/>
          <w:szCs w:val="20"/>
        </w:rPr>
        <w:t xml:space="preserve"> </w:t>
      </w:r>
      <w:r w:rsidR="0035086C" w:rsidRPr="00533A6E">
        <w:rPr>
          <w:rFonts w:cs="Arial"/>
          <w:szCs w:val="20"/>
        </w:rPr>
        <w:t>Verejn</w:t>
      </w:r>
      <w:r w:rsidR="000D6E0A" w:rsidRPr="00533A6E">
        <w:rPr>
          <w:rFonts w:cs="Arial"/>
          <w:szCs w:val="20"/>
        </w:rPr>
        <w:t xml:space="preserve">ej súťaže </w:t>
      </w:r>
      <w:r w:rsidRPr="00533A6E">
        <w:rPr>
          <w:rFonts w:cs="Arial"/>
          <w:szCs w:val="20"/>
        </w:rPr>
        <w:t>(vzor)</w:t>
      </w:r>
    </w:p>
    <w:p w14:paraId="32AE6D86" w14:textId="5D257064" w:rsidR="00037443" w:rsidRPr="00533A6E" w:rsidRDefault="00037443"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A.3</w:t>
      </w:r>
      <w:r w:rsidRPr="00533A6E">
        <w:rPr>
          <w:rFonts w:cs="Arial"/>
          <w:szCs w:val="20"/>
        </w:rPr>
        <w:t xml:space="preserve"> </w:t>
      </w:r>
      <w:r w:rsidRPr="00533A6E">
        <w:rPr>
          <w:rFonts w:cs="Arial"/>
          <w:szCs w:val="20"/>
        </w:rPr>
        <w:tab/>
        <w:t>Čestné vyhlásenie o neprítomnosti konfliktu záujmov (vzor)</w:t>
      </w:r>
    </w:p>
    <w:p w14:paraId="39E3F883" w14:textId="2B4F1611" w:rsidR="00037443" w:rsidRPr="00533A6E" w:rsidRDefault="00037443" w:rsidP="00BD3E72">
      <w:pPr>
        <w:ind w:left="1418" w:hanging="1418"/>
        <w:rPr>
          <w:rFonts w:cs="Arial"/>
          <w:szCs w:val="20"/>
        </w:rPr>
      </w:pPr>
      <w:r w:rsidRPr="00533A6E">
        <w:rPr>
          <w:rFonts w:cs="Arial"/>
          <w:szCs w:val="20"/>
        </w:rPr>
        <w:t xml:space="preserve">Príloha č. </w:t>
      </w:r>
      <w:r w:rsidR="00955295" w:rsidRPr="00533A6E">
        <w:rPr>
          <w:rFonts w:cs="Arial"/>
          <w:szCs w:val="20"/>
        </w:rPr>
        <w:t>A.4</w:t>
      </w:r>
      <w:r w:rsidRPr="00533A6E">
        <w:rPr>
          <w:rFonts w:cs="Arial"/>
          <w:szCs w:val="20"/>
        </w:rPr>
        <w:t xml:space="preserve"> </w:t>
      </w:r>
      <w:r w:rsidRPr="00533A6E">
        <w:rPr>
          <w:rFonts w:cs="Arial"/>
          <w:szCs w:val="20"/>
        </w:rPr>
        <w:tab/>
        <w:t xml:space="preserve">Čestné vyhlásenie o vytvorení </w:t>
      </w:r>
      <w:r w:rsidR="00CE1FB3" w:rsidRPr="00533A6E">
        <w:rPr>
          <w:rFonts w:cs="Arial"/>
          <w:szCs w:val="20"/>
        </w:rPr>
        <w:t xml:space="preserve">Skupiny </w:t>
      </w:r>
      <w:r w:rsidRPr="00533A6E">
        <w:rPr>
          <w:rFonts w:cs="Arial"/>
          <w:szCs w:val="20"/>
        </w:rPr>
        <w:t>dodávateľov (vzor)</w:t>
      </w:r>
    </w:p>
    <w:p w14:paraId="463093AB" w14:textId="62D585DA" w:rsidR="005A5F14" w:rsidRPr="00533A6E" w:rsidRDefault="005A5F14"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A.5</w:t>
      </w:r>
      <w:r w:rsidRPr="00533A6E">
        <w:rPr>
          <w:rFonts w:cs="Arial"/>
          <w:szCs w:val="20"/>
        </w:rPr>
        <w:t xml:space="preserve"> </w:t>
      </w:r>
      <w:r w:rsidRPr="00533A6E">
        <w:rPr>
          <w:rFonts w:cs="Arial"/>
          <w:szCs w:val="20"/>
        </w:rPr>
        <w:tab/>
        <w:t xml:space="preserve">Splnomocnenie vedúceho člena </w:t>
      </w:r>
      <w:r w:rsidR="00CE1FB3" w:rsidRPr="00533A6E">
        <w:rPr>
          <w:rFonts w:cs="Arial"/>
          <w:szCs w:val="20"/>
        </w:rPr>
        <w:t xml:space="preserve">Skupiny </w:t>
      </w:r>
      <w:r w:rsidRPr="00533A6E">
        <w:rPr>
          <w:rFonts w:cs="Arial"/>
          <w:szCs w:val="20"/>
        </w:rPr>
        <w:t>dodávateľov (vzor)</w:t>
      </w:r>
    </w:p>
    <w:p w14:paraId="68A34978" w14:textId="0F11612C" w:rsidR="00BB7F9D" w:rsidRPr="00533A6E" w:rsidRDefault="00BB7F9D" w:rsidP="00BD3E72">
      <w:pPr>
        <w:ind w:left="1418" w:hanging="1418"/>
        <w:rPr>
          <w:rFonts w:cs="Arial"/>
          <w:szCs w:val="20"/>
        </w:rPr>
      </w:pPr>
      <w:r w:rsidRPr="00533A6E">
        <w:rPr>
          <w:rFonts w:cs="Arial"/>
          <w:szCs w:val="20"/>
        </w:rPr>
        <w:t>Príloha č. A.</w:t>
      </w:r>
      <w:r w:rsidR="00D41452" w:rsidRPr="00533A6E">
        <w:rPr>
          <w:rFonts w:cs="Arial"/>
          <w:szCs w:val="20"/>
        </w:rPr>
        <w:t>6</w:t>
      </w:r>
      <w:r w:rsidRPr="00533A6E">
        <w:rPr>
          <w:rFonts w:cs="Arial"/>
          <w:szCs w:val="20"/>
        </w:rPr>
        <w:tab/>
      </w:r>
      <w:r w:rsidR="00BD3E72" w:rsidRPr="00533A6E">
        <w:rPr>
          <w:rFonts w:cs="Arial"/>
          <w:szCs w:val="20"/>
        </w:rPr>
        <w:t>Odôvodnenie nerozdelenia zákazky</w:t>
      </w:r>
    </w:p>
    <w:p w14:paraId="3E431D10" w14:textId="0EE87840" w:rsidR="00A52FEA" w:rsidRDefault="00BD3E72" w:rsidP="00BD3E72">
      <w:pPr>
        <w:ind w:left="1418" w:hanging="1418"/>
        <w:rPr>
          <w:rFonts w:cs="Arial"/>
          <w:szCs w:val="20"/>
        </w:rPr>
      </w:pPr>
      <w:r w:rsidRPr="00533A6E">
        <w:rPr>
          <w:rFonts w:cs="Arial"/>
          <w:szCs w:val="20"/>
        </w:rPr>
        <w:t>Príloha č. B.1</w:t>
      </w:r>
      <w:r w:rsidRPr="00533A6E">
        <w:rPr>
          <w:rFonts w:cs="Arial"/>
          <w:szCs w:val="20"/>
        </w:rPr>
        <w:tab/>
      </w:r>
      <w:r w:rsidR="00A52FEA" w:rsidRPr="00533A6E">
        <w:rPr>
          <w:rFonts w:cs="Arial"/>
          <w:szCs w:val="20"/>
        </w:rPr>
        <w:t xml:space="preserve">Opis súčasného stavu </w:t>
      </w:r>
    </w:p>
    <w:p w14:paraId="0759F709" w14:textId="49F41916" w:rsidR="00A939E2" w:rsidRPr="00A939E2" w:rsidRDefault="00A939E2" w:rsidP="00BD3E72">
      <w:pPr>
        <w:ind w:left="1418" w:hanging="1418"/>
        <w:rPr>
          <w:rFonts w:cs="Arial"/>
          <w:szCs w:val="20"/>
        </w:rPr>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08DB9A35" w14:textId="4437DA0F" w:rsidR="0059537D" w:rsidRDefault="0059537D" w:rsidP="0059537D">
      <w:pPr>
        <w:ind w:left="1418" w:hanging="1418"/>
        <w:rPr>
          <w:rFonts w:cs="Arial"/>
          <w:szCs w:val="20"/>
        </w:rPr>
      </w:pPr>
      <w:bookmarkStart w:id="428" w:name="_Hlk522552073"/>
      <w:bookmarkEnd w:id="427"/>
      <w:r w:rsidRPr="00533A6E">
        <w:rPr>
          <w:rFonts w:cs="Arial"/>
          <w:szCs w:val="20"/>
        </w:rPr>
        <w:t xml:space="preserve">Príloha č. C.1  </w:t>
      </w:r>
      <w:r w:rsidRPr="00533A6E">
        <w:rPr>
          <w:rFonts w:cs="Arial"/>
          <w:szCs w:val="20"/>
        </w:rPr>
        <w:tab/>
        <w:t>Návrh na plnenie kritérií (vzor)</w:t>
      </w:r>
    </w:p>
    <w:p w14:paraId="1C980444" w14:textId="77777777" w:rsidR="00A939E2" w:rsidRPr="00533A6E" w:rsidRDefault="00A939E2" w:rsidP="00A939E2">
      <w:pPr>
        <w:ind w:left="1418" w:hanging="1418"/>
        <w:rPr>
          <w:rFonts w:cs="Arial"/>
          <w:szCs w:val="20"/>
        </w:rPr>
      </w:pPr>
      <w:r>
        <w:rPr>
          <w:rFonts w:cs="Arial"/>
          <w:szCs w:val="20"/>
        </w:rPr>
        <w:t>Príloha č. C.2</w:t>
      </w:r>
      <w:r>
        <w:rPr>
          <w:rFonts w:cs="Arial"/>
          <w:szCs w:val="20"/>
        </w:rPr>
        <w:tab/>
        <w:t>Výkaz výmer</w:t>
      </w:r>
    </w:p>
    <w:p w14:paraId="6BB78C9D" w14:textId="125698CA" w:rsidR="0059537D" w:rsidRPr="00533A6E" w:rsidRDefault="0059537D" w:rsidP="0059537D">
      <w:pPr>
        <w:ind w:left="1418" w:hanging="1418"/>
        <w:rPr>
          <w:rFonts w:cs="Arial"/>
          <w:szCs w:val="20"/>
        </w:rPr>
      </w:pPr>
      <w:r w:rsidRPr="00533A6E">
        <w:rPr>
          <w:rFonts w:cs="Arial"/>
          <w:szCs w:val="20"/>
        </w:rPr>
        <w:t>Príloha č. D.1</w:t>
      </w:r>
      <w:r w:rsidRPr="00533A6E">
        <w:rPr>
          <w:rFonts w:cs="Arial"/>
          <w:szCs w:val="20"/>
        </w:rPr>
        <w:tab/>
      </w:r>
      <w:bookmarkStart w:id="429" w:name="_Hlk523831990"/>
      <w:r w:rsidRPr="00533A6E">
        <w:rPr>
          <w:rFonts w:cs="Arial"/>
          <w:szCs w:val="20"/>
        </w:rPr>
        <w:t>Zmluva o</w:t>
      </w:r>
      <w:r w:rsidR="004D6922" w:rsidRPr="00533A6E">
        <w:rPr>
          <w:rFonts w:cs="Arial"/>
          <w:szCs w:val="20"/>
        </w:rPr>
        <w:t> </w:t>
      </w:r>
      <w:bookmarkEnd w:id="429"/>
      <w:r w:rsidR="004D6922" w:rsidRPr="00533A6E">
        <w:rPr>
          <w:rFonts w:cs="Arial"/>
          <w:szCs w:val="20"/>
        </w:rPr>
        <w:t>dielo s rozšírenými zárukami</w:t>
      </w:r>
    </w:p>
    <w:p w14:paraId="68A51D88" w14:textId="77777777" w:rsidR="0059537D" w:rsidRPr="00533A6E" w:rsidRDefault="0059537D" w:rsidP="0059537D">
      <w:pPr>
        <w:ind w:left="1418" w:hanging="1418"/>
        <w:rPr>
          <w:rFonts w:cs="Arial"/>
          <w:szCs w:val="20"/>
        </w:rPr>
      </w:pPr>
      <w:r w:rsidRPr="00533A6E">
        <w:rPr>
          <w:rFonts w:cs="Arial"/>
          <w:szCs w:val="20"/>
        </w:rPr>
        <w:t>Príloha č. F.1</w:t>
      </w:r>
      <w:r w:rsidRPr="00533A6E">
        <w:rPr>
          <w:rFonts w:cs="Arial"/>
          <w:szCs w:val="20"/>
        </w:rPr>
        <w:tab/>
        <w:t>Zoznam poskytnutých služieb (referencií) (vzor)</w:t>
      </w:r>
    </w:p>
    <w:p w14:paraId="216AD9D4" w14:textId="77777777" w:rsidR="0059537D" w:rsidRPr="00533A6E" w:rsidRDefault="0059537D" w:rsidP="0059537D">
      <w:pPr>
        <w:ind w:left="1418" w:hanging="1418"/>
        <w:rPr>
          <w:rFonts w:cs="Arial"/>
          <w:szCs w:val="20"/>
        </w:rPr>
      </w:pPr>
      <w:r w:rsidRPr="00533A6E">
        <w:rPr>
          <w:rFonts w:cs="Arial"/>
          <w:szCs w:val="20"/>
        </w:rPr>
        <w:t>Príloha č. F.2</w:t>
      </w:r>
      <w:r w:rsidRPr="00533A6E">
        <w:rPr>
          <w:rFonts w:cs="Arial"/>
          <w:szCs w:val="20"/>
        </w:rPr>
        <w:tab/>
        <w:t>Zoznam odborníkov (vzor)</w:t>
      </w:r>
    </w:p>
    <w:p w14:paraId="1E74E7C7" w14:textId="0E1468C8" w:rsidR="00A106F7" w:rsidRPr="00533A6E" w:rsidRDefault="00A106F7" w:rsidP="0059537D">
      <w:pPr>
        <w:ind w:left="1418" w:hanging="1418"/>
        <w:rPr>
          <w:rFonts w:cs="Arial"/>
          <w:szCs w:val="20"/>
        </w:rPr>
      </w:pPr>
    </w:p>
    <w:bookmarkEnd w:id="428"/>
    <w:p w14:paraId="238D3F8D" w14:textId="77777777" w:rsidR="00037443" w:rsidRPr="00533A6E" w:rsidRDefault="00037443" w:rsidP="007464FD">
      <w:pPr>
        <w:rPr>
          <w:rFonts w:cs="Arial"/>
          <w:szCs w:val="20"/>
          <w:highlight w:val="yellow"/>
        </w:rPr>
      </w:pPr>
    </w:p>
    <w:p w14:paraId="50CA3182" w14:textId="77777777" w:rsidR="00BC5ECC" w:rsidRPr="00533A6E" w:rsidRDefault="00BC5ECC" w:rsidP="005A13EB"/>
    <w:sectPr w:rsidR="00BC5ECC" w:rsidRPr="00533A6E"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A7FD" w14:textId="77777777" w:rsidR="00DE0C50" w:rsidRDefault="00DE0C50" w:rsidP="005A4804">
      <w:r>
        <w:separator/>
      </w:r>
    </w:p>
    <w:p w14:paraId="5883678E" w14:textId="77777777" w:rsidR="00DE0C50" w:rsidRDefault="00DE0C50"/>
  </w:endnote>
  <w:endnote w:type="continuationSeparator" w:id="0">
    <w:p w14:paraId="64A28C1E" w14:textId="77777777" w:rsidR="00DE0C50" w:rsidRDefault="00DE0C50" w:rsidP="005A4804">
      <w:r>
        <w:continuationSeparator/>
      </w:r>
    </w:p>
    <w:p w14:paraId="4AE651E2" w14:textId="77777777" w:rsidR="00DE0C50" w:rsidRDefault="00DE0C50"/>
  </w:endnote>
  <w:endnote w:type="continuationNotice" w:id="1">
    <w:p w14:paraId="348565BD" w14:textId="77777777" w:rsidR="00DE0C50" w:rsidRDefault="00DE0C50"/>
    <w:p w14:paraId="7C9CCA2A" w14:textId="77777777" w:rsidR="00DE0C50" w:rsidRDefault="00DE0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DE0C50" w:rsidRDefault="00DE0C5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DE0C50" w:rsidRDefault="00DE0C5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ECFDDE0" w:rsidR="00DE0C50" w:rsidRDefault="00DE0C50" w:rsidP="006F0BEE">
    <w:pPr>
      <w:pStyle w:val="Footer"/>
      <w:ind w:right="360"/>
    </w:pPr>
    <w:r>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" filled="f" stroked="f">
              <v:textbo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DE0C50" w:rsidRDefault="00DE0C5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DE0C50" w:rsidRDefault="00DE0C5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DE0C50" w:rsidRPr="00B86737" w:rsidRDefault="00DE0C5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DE0C50" w:rsidRPr="0087608A" w:rsidRDefault="00DE0C50"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Pr="0087608A">
      <w:rPr>
        <w:rStyle w:val="PageNumber"/>
        <w:rFonts w:ascii="Nudista" w:hAnsi="Nudista"/>
        <w:noProof/>
        <w:sz w:val="16"/>
        <w:szCs w:val="16"/>
      </w:rPr>
      <w:t>7</w:t>
    </w:r>
    <w:r w:rsidRPr="0087608A">
      <w:rPr>
        <w:rStyle w:val="PageNumber"/>
        <w:rFonts w:ascii="Nudista" w:hAnsi="Nudista"/>
        <w:sz w:val="16"/>
        <w:szCs w:val="16"/>
      </w:rPr>
      <w:fldChar w:fldCharType="end"/>
    </w:r>
  </w:p>
  <w:p w14:paraId="378C73FF" w14:textId="329C68B3" w:rsidR="00DE0C50" w:rsidRDefault="00DE0C50" w:rsidP="006F0BEE">
    <w:pPr>
      <w:pStyle w:val="Footer"/>
      <w:ind w:right="360"/>
    </w:pPr>
    <w:r>
      <w:rPr>
        <w:noProof/>
        <w:lang w:eastAsia="sk-SK"/>
      </w:rPr>
      <w:drawing>
        <wp:anchor distT="0" distB="0" distL="114300" distR="114300" simplePos="0" relativeHeight="251665408" behindDoc="0" locked="0" layoutInCell="1" allowOverlap="1" wp14:anchorId="51F7D643" wp14:editId="14B0A057">
          <wp:simplePos x="0" y="0"/>
          <wp:positionH relativeFrom="leftMargin">
            <wp:posOffset>88579</wp:posOffset>
          </wp:positionH>
          <wp:positionV relativeFrom="paragraph">
            <wp:posOffset>338056</wp:posOffset>
          </wp:positionV>
          <wp:extent cx="843148" cy="252777"/>
          <wp:effectExtent l="0" t="0" r="0" b="0"/>
          <wp:wrapNone/>
          <wp:docPr id="1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6192" behindDoc="0" locked="0" layoutInCell="1" allowOverlap="1" wp14:anchorId="224ACD5D" wp14:editId="42458357">
              <wp:simplePos x="0" y="0"/>
              <wp:positionH relativeFrom="margin">
                <wp:align>left</wp:align>
              </wp:positionH>
              <wp:positionV relativeFrom="paragraph">
                <wp:posOffset>-95184</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BEB269" w14:textId="77777777" w:rsidR="00DE0C50" w:rsidRPr="0087608A" w:rsidRDefault="00DE0C50" w:rsidP="0087608A">
                          <w:pPr>
                            <w:spacing w:after="0"/>
                            <w:jc w:val="center"/>
                            <w:rPr>
                              <w:rFonts w:ascii="Nudista" w:hAnsi="Nudista"/>
                              <w:bCs/>
                              <w:sz w:val="16"/>
                              <w:szCs w:val="16"/>
                            </w:rPr>
                          </w:pPr>
                          <w:bookmarkStart w:id="394"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4"/>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24ACD5D" id="_x0000_t202" coordsize="21600,21600" o:spt="202" path="m,l,21600r21600,l21600,xe">
              <v:stroke joinstyle="miter"/>
              <v:path gradientshapeok="t" o:connecttype="rect"/>
            </v:shapetype>
            <v:shape id="_x0000_s1028" type="#_x0000_t202" style="position:absolute;left:0;text-align:left;margin-left:0;margin-top:-7.5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" filled="f" stroked="f">
              <v:textbox>
                <w:txbxContent>
                  <w:p w14:paraId="62BEB269" w14:textId="77777777" w:rsidR="00DE0C50" w:rsidRPr="0087608A" w:rsidRDefault="00DE0C50" w:rsidP="0087608A">
                    <w:pPr>
                      <w:spacing w:after="0"/>
                      <w:jc w:val="center"/>
                      <w:rPr>
                        <w:rFonts w:ascii="Nudista" w:hAnsi="Nudista"/>
                        <w:bCs/>
                        <w:sz w:val="16"/>
                        <w:szCs w:val="16"/>
                      </w:rPr>
                    </w:pPr>
                    <w:bookmarkStart w:id="395"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5"/>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F97C2" w14:textId="77777777" w:rsidR="00DE0C50" w:rsidRDefault="00DE0C50" w:rsidP="005A4804">
      <w:r>
        <w:separator/>
      </w:r>
    </w:p>
    <w:p w14:paraId="748DC032" w14:textId="77777777" w:rsidR="00DE0C50" w:rsidRDefault="00DE0C50"/>
  </w:footnote>
  <w:footnote w:type="continuationSeparator" w:id="0">
    <w:p w14:paraId="639A8CEE" w14:textId="77777777" w:rsidR="00DE0C50" w:rsidRDefault="00DE0C50" w:rsidP="005A4804">
      <w:r>
        <w:continuationSeparator/>
      </w:r>
    </w:p>
    <w:p w14:paraId="3B1D84DE" w14:textId="77777777" w:rsidR="00DE0C50" w:rsidRDefault="00DE0C50"/>
  </w:footnote>
  <w:footnote w:type="continuationNotice" w:id="1">
    <w:p w14:paraId="00AADCFB" w14:textId="77777777" w:rsidR="00DE0C50" w:rsidRDefault="00DE0C50"/>
    <w:p w14:paraId="35EC2821" w14:textId="77777777" w:rsidR="00DE0C50" w:rsidRDefault="00DE0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DF4F" w14:textId="5B5ED3EA" w:rsidR="00DE0C50" w:rsidRDefault="00DE0C50">
    <w:pPr>
      <w:pStyle w:val="Header"/>
    </w:pPr>
    <w:r>
      <w:rPr>
        <w:noProof/>
      </w:rPr>
      <w:drawing>
        <wp:anchor distT="0" distB="0" distL="114300" distR="114300" simplePos="0" relativeHeight="251662336" behindDoc="0" locked="0" layoutInCell="1" allowOverlap="1" wp14:anchorId="5FF48F4C" wp14:editId="517B2847">
          <wp:simplePos x="0" y="0"/>
          <wp:positionH relativeFrom="margin">
            <wp:posOffset>-389255</wp:posOffset>
          </wp:positionH>
          <wp:positionV relativeFrom="margin">
            <wp:posOffset>-650875</wp:posOffset>
          </wp:positionV>
          <wp:extent cx="4244340" cy="893445"/>
          <wp:effectExtent l="0" t="0" r="3810" b="190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1">
                    <a:extLst>
                      <a:ext uri="{28A0092B-C50C-407E-A947-70E740481C1C}">
                        <a14:useLocalDpi xmlns:a14="http://schemas.microsoft.com/office/drawing/2010/main" val="0"/>
                      </a:ext>
                    </a:extLst>
                  </a:blip>
                  <a:stretch>
                    <a:fillRect/>
                  </a:stretch>
                </pic:blipFill>
                <pic:spPr>
                  <a:xfrm>
                    <a:off x="0" y="0"/>
                    <a:ext cx="4244340" cy="8934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DE0C50" w:rsidRPr="00EA4A4F" w:rsidRDefault="00DE0C5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19A663DC"/>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num>
  <w:num w:numId="17">
    <w:abstractNumId w:val="0"/>
  </w:num>
  <w:num w:numId="18">
    <w:abstractNumId w:val="1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4E89"/>
    <w:rsid w:val="001454A6"/>
    <w:rsid w:val="00145F6C"/>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748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6D6"/>
    <w:rsid w:val="006223AE"/>
    <w:rsid w:val="00623FBE"/>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41D0"/>
    <w:rsid w:val="006F4DB9"/>
    <w:rsid w:val="006F724B"/>
    <w:rsid w:val="006F771A"/>
    <w:rsid w:val="00700D94"/>
    <w:rsid w:val="007011C1"/>
    <w:rsid w:val="0070222C"/>
    <w:rsid w:val="0070238F"/>
    <w:rsid w:val="007037D4"/>
    <w:rsid w:val="00703F2C"/>
    <w:rsid w:val="00706134"/>
    <w:rsid w:val="00706443"/>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7DAD"/>
    <w:rsid w:val="00837F89"/>
    <w:rsid w:val="00841566"/>
    <w:rsid w:val="008432EB"/>
    <w:rsid w:val="00843CAB"/>
    <w:rsid w:val="00844CCE"/>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F90"/>
    <w:rsid w:val="00882423"/>
    <w:rsid w:val="008826E7"/>
    <w:rsid w:val="00882B2E"/>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80AAB"/>
    <w:rsid w:val="00980F32"/>
    <w:rsid w:val="009819E5"/>
    <w:rsid w:val="00982104"/>
    <w:rsid w:val="00982155"/>
    <w:rsid w:val="009829B0"/>
    <w:rsid w:val="009829EA"/>
    <w:rsid w:val="00982B30"/>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AA8"/>
    <w:rsid w:val="00AB2F21"/>
    <w:rsid w:val="00AB352C"/>
    <w:rsid w:val="00AB37FE"/>
    <w:rsid w:val="00AB3C03"/>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3BC3"/>
    <w:rsid w:val="00B64198"/>
    <w:rsid w:val="00B64A88"/>
    <w:rsid w:val="00B65642"/>
    <w:rsid w:val="00B66B3A"/>
    <w:rsid w:val="00B67985"/>
    <w:rsid w:val="00B67E55"/>
    <w:rsid w:val="00B70685"/>
    <w:rsid w:val="00B7092F"/>
    <w:rsid w:val="00B716D1"/>
    <w:rsid w:val="00B71927"/>
    <w:rsid w:val="00B71CBD"/>
    <w:rsid w:val="00B72C0D"/>
    <w:rsid w:val="00B72FC2"/>
    <w:rsid w:val="00B744BD"/>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997"/>
    <w:rsid w:val="00BC0A00"/>
    <w:rsid w:val="00BC0CB4"/>
    <w:rsid w:val="00BC1BF2"/>
    <w:rsid w:val="00BC3260"/>
    <w:rsid w:val="00BC3558"/>
    <w:rsid w:val="00BC44C3"/>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45B"/>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1325"/>
    <w:rsid w:val="00F2173B"/>
    <w:rsid w:val="00F22C58"/>
    <w:rsid w:val="00F23972"/>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3195"/>
    <w:rsid w:val="00FB340F"/>
    <w:rsid w:val="00FB345A"/>
    <w:rsid w:val="00FB3F04"/>
    <w:rsid w:val="00FB3FA8"/>
    <w:rsid w:val="00FB3FDF"/>
    <w:rsid w:val="00FB42BC"/>
    <w:rsid w:val="00FB4666"/>
    <w:rsid w:val="00FB4C8A"/>
    <w:rsid w:val="00FB4EE5"/>
    <w:rsid w:val="00FB63BA"/>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7817B7"/>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7817B7"/>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FB3FDF"/>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FB3FDF"/>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FE57E8"/>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7B7"/>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817B7"/>
    <w:rPr>
      <w:rFonts w:ascii="Nudista" w:hAnsi="Nudista" w:cs="Arial"/>
      <w:sz w:val="20"/>
      <w:szCs w:val="20"/>
      <w:lang w:val="sk-SK"/>
    </w:rPr>
  </w:style>
  <w:style w:type="character" w:customStyle="1" w:styleId="Heading5Char">
    <w:name w:val="Heading 5 Char"/>
    <w:basedOn w:val="DefaultParagraphFont"/>
    <w:link w:val="Heading5"/>
    <w:uiPriority w:val="9"/>
    <w:rsid w:val="00FB3FDF"/>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FB3FDF"/>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FE57E8"/>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uvo.gov.sk/jednotny-europsky-dokument-pre-verejne-obstaravanie-602.html"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ECED3B-40A8-4A83-B1B0-ABFB928F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65</TotalTime>
  <Pages>30</Pages>
  <Words>12424</Words>
  <Characters>70820</Characters>
  <Application>Microsoft Office Word</Application>
  <DocSecurity>0</DocSecurity>
  <Lines>590</Lines>
  <Paragraphs>166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24</cp:revision>
  <cp:lastPrinted>2019-10-03T08:30:00Z</cp:lastPrinted>
  <dcterms:created xsi:type="dcterms:W3CDTF">2021-03-04T13:27:00Z</dcterms:created>
  <dcterms:modified xsi:type="dcterms:W3CDTF">2021-11-02T09:31:00Z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